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AC9C3" w14:textId="3FABF17C" w:rsidR="007F30CB" w:rsidRPr="00A42395" w:rsidRDefault="00095D26" w:rsidP="00C74727">
      <w:pPr>
        <w:rPr>
          <w:rFonts w:ascii="Calibri" w:hAnsi="Calibri" w:cs="Calibri"/>
          <w:b/>
          <w:bCs/>
          <w:i/>
          <w:iCs/>
          <w:sz w:val="28"/>
          <w:szCs w:val="28"/>
        </w:rPr>
      </w:pPr>
      <w:r w:rsidRPr="00A42395">
        <w:rPr>
          <w:rFonts w:ascii="Calibri" w:hAnsi="Calibri" w:cs="Calibri"/>
          <w:b/>
          <w:bCs/>
          <w:i/>
          <w:iCs/>
          <w:sz w:val="28"/>
          <w:szCs w:val="28"/>
        </w:rPr>
        <w:t xml:space="preserve">Humanity in a time of </w:t>
      </w:r>
      <w:r w:rsidR="004048F8" w:rsidRPr="00A42395">
        <w:rPr>
          <w:rFonts w:ascii="Calibri" w:hAnsi="Calibri" w:cs="Calibri"/>
          <w:b/>
          <w:bCs/>
          <w:i/>
          <w:iCs/>
          <w:sz w:val="28"/>
          <w:szCs w:val="28"/>
        </w:rPr>
        <w:t>politica</w:t>
      </w:r>
      <w:r w:rsidR="009258D2" w:rsidRPr="00A42395">
        <w:rPr>
          <w:rFonts w:ascii="Calibri" w:hAnsi="Calibri" w:cs="Calibri"/>
          <w:b/>
          <w:bCs/>
          <w:i/>
          <w:iCs/>
          <w:sz w:val="28"/>
          <w:szCs w:val="28"/>
        </w:rPr>
        <w:t>l</w:t>
      </w:r>
      <w:r w:rsidRPr="00A42395">
        <w:rPr>
          <w:rFonts w:ascii="Calibri" w:hAnsi="Calibri" w:cs="Calibri"/>
          <w:b/>
          <w:bCs/>
          <w:i/>
          <w:iCs/>
          <w:sz w:val="28"/>
          <w:szCs w:val="28"/>
        </w:rPr>
        <w:t xml:space="preserve"> hostility</w:t>
      </w:r>
    </w:p>
    <w:p w14:paraId="398AD870" w14:textId="77777777" w:rsidR="00C74727" w:rsidRPr="00A42395" w:rsidRDefault="00C74727" w:rsidP="00C74727">
      <w:pPr>
        <w:rPr>
          <w:rFonts w:ascii="Calibri" w:hAnsi="Calibri" w:cs="Calibri"/>
          <w:i/>
          <w:iCs/>
        </w:rPr>
      </w:pPr>
    </w:p>
    <w:p w14:paraId="19BD15AB" w14:textId="32E11818" w:rsidR="00225A47" w:rsidRPr="00225A47" w:rsidRDefault="00C74727" w:rsidP="00225A47">
      <w:pPr>
        <w:rPr>
          <w:ins w:id="0" w:author="Marie.Gillespie" w:date="2021-12-13T17:38:00Z"/>
          <w:rFonts w:ascii="Calibri" w:hAnsi="Calibri" w:cs="Calibri"/>
          <w:i/>
          <w:iCs/>
          <w:rPrChange w:id="1" w:author="Marie.Gillespie" w:date="2021-12-13T17:38:00Z">
            <w:rPr>
              <w:ins w:id="2" w:author="Marie.Gillespie" w:date="2021-12-13T17:38:00Z"/>
              <w:rFonts w:ascii="Calibri" w:hAnsi="Calibri" w:cs="Calibri"/>
            </w:rPr>
          </w:rPrChange>
        </w:rPr>
      </w:pPr>
      <w:r w:rsidRPr="00A42395">
        <w:rPr>
          <w:rFonts w:ascii="Calibri" w:hAnsi="Calibri" w:cs="Calibri"/>
          <w:i/>
          <w:iCs/>
        </w:rPr>
        <w:t xml:space="preserve">Phoebe Cox is an OU Psychology Student who volunteers with Care4Calais, a charity supporting refugees in the UK, </w:t>
      </w:r>
      <w:r w:rsidR="00AC55FB" w:rsidRPr="00A42395">
        <w:rPr>
          <w:rFonts w:ascii="Calibri" w:hAnsi="Calibri" w:cs="Calibri"/>
          <w:i/>
          <w:iCs/>
        </w:rPr>
        <w:t>France,</w:t>
      </w:r>
      <w:r w:rsidRPr="00A42395">
        <w:rPr>
          <w:rFonts w:ascii="Calibri" w:hAnsi="Calibri" w:cs="Calibri"/>
          <w:i/>
          <w:iCs/>
        </w:rPr>
        <w:t xml:space="preserve"> and Belgium. </w:t>
      </w:r>
      <w:ins w:id="3" w:author="Marie.Gillespie" w:date="2021-12-13T17:32:00Z">
        <w:r w:rsidR="00082D10">
          <w:rPr>
            <w:rFonts w:ascii="Calibri" w:hAnsi="Calibri" w:cs="Calibri"/>
            <w:i/>
            <w:iCs/>
          </w:rPr>
          <w:t xml:space="preserve">On International Migrants Day 2021, </w:t>
        </w:r>
        <w:r w:rsidR="00082D10" w:rsidRPr="00225A47">
          <w:rPr>
            <w:rFonts w:ascii="Calibri" w:hAnsi="Calibri" w:cs="Calibri"/>
            <w:i/>
            <w:iCs/>
          </w:rPr>
          <w:t>she</w:t>
        </w:r>
      </w:ins>
      <w:ins w:id="4" w:author="Marie.Gillespie" w:date="2021-12-13T17:38:00Z">
        <w:r w:rsidR="00225A47" w:rsidRPr="00225A47">
          <w:rPr>
            <w:rFonts w:ascii="Calibri" w:hAnsi="Calibri" w:cs="Calibri"/>
            <w:i/>
            <w:iCs/>
          </w:rPr>
          <w:t xml:space="preserve"> argues</w:t>
        </w:r>
        <w:r w:rsidR="00225A47">
          <w:rPr>
            <w:rFonts w:ascii="Calibri" w:hAnsi="Calibri" w:cs="Calibri"/>
            <w:i/>
            <w:iCs/>
          </w:rPr>
          <w:t xml:space="preserve"> </w:t>
        </w:r>
        <w:r w:rsidR="00225A47" w:rsidRPr="00225A47">
          <w:rPr>
            <w:rFonts w:ascii="Calibri" w:hAnsi="Calibri" w:cs="Calibri"/>
            <w:i/>
            <w:iCs/>
          </w:rPr>
          <w:t xml:space="preserve">that </w:t>
        </w:r>
        <w:r w:rsidR="00225A47" w:rsidRPr="00225A47">
          <w:rPr>
            <w:rFonts w:ascii="Calibri" w:hAnsi="Calibri" w:cs="Calibri"/>
            <w:i/>
            <w:iCs/>
            <w:rPrChange w:id="5" w:author="Marie.Gillespie" w:date="2021-12-13T17:38:00Z">
              <w:rPr>
                <w:rFonts w:ascii="Calibri" w:hAnsi="Calibri" w:cs="Calibri"/>
              </w:rPr>
            </w:rPrChange>
          </w:rPr>
          <w:t>it has never been more important to find the humanity inside each of us and stand alongside refugees with compassion and solidarity, as they start trying to rebuild their lives here in the UK.</w:t>
        </w:r>
      </w:ins>
      <w:ins w:id="6" w:author="Marie.Gillespie" w:date="2021-12-13T17:39:00Z">
        <w:r w:rsidR="00225A47">
          <w:rPr>
            <w:rFonts w:ascii="Calibri" w:hAnsi="Calibri" w:cs="Calibri"/>
            <w:i/>
            <w:iCs/>
          </w:rPr>
          <w:t xml:space="preserve"> She also offers suggestions as to how OU students can get involved.</w:t>
        </w:r>
      </w:ins>
    </w:p>
    <w:p w14:paraId="790714C0" w14:textId="05F50349" w:rsidR="00C74727" w:rsidRPr="00A42395" w:rsidRDefault="0001715E" w:rsidP="00C74727">
      <w:pPr>
        <w:rPr>
          <w:rFonts w:ascii="Calibri" w:hAnsi="Calibri" w:cs="Calibri"/>
          <w:i/>
          <w:iCs/>
        </w:rPr>
      </w:pPr>
      <w:del w:id="7" w:author="Marie.Gillespie" w:date="2021-12-13T17:32:00Z">
        <w:r w:rsidRPr="00A42395" w:rsidDel="00082D10">
          <w:rPr>
            <w:rFonts w:ascii="Calibri" w:hAnsi="Calibri" w:cs="Calibri"/>
            <w:i/>
            <w:iCs/>
          </w:rPr>
          <w:delText>She</w:delText>
        </w:r>
        <w:r w:rsidR="00C74727" w:rsidRPr="00A42395" w:rsidDel="00082D10">
          <w:rPr>
            <w:rFonts w:ascii="Calibri" w:hAnsi="Calibri" w:cs="Calibri"/>
            <w:i/>
            <w:iCs/>
          </w:rPr>
          <w:delText xml:space="preserve"> explains</w:delText>
        </w:r>
      </w:del>
      <w:del w:id="8" w:author="Marie.Gillespie" w:date="2021-12-13T17:38:00Z">
        <w:r w:rsidR="00C74727" w:rsidRPr="00A42395" w:rsidDel="00225A47">
          <w:rPr>
            <w:rFonts w:ascii="Calibri" w:hAnsi="Calibri" w:cs="Calibri"/>
            <w:i/>
            <w:iCs/>
          </w:rPr>
          <w:delText xml:space="preserve"> the importance of </w:delText>
        </w:r>
        <w:r w:rsidR="00EB69E6" w:rsidRPr="00A42395" w:rsidDel="00225A47">
          <w:rPr>
            <w:rFonts w:ascii="Calibri" w:hAnsi="Calibri" w:cs="Calibri"/>
            <w:i/>
            <w:iCs/>
          </w:rPr>
          <w:delText xml:space="preserve">showing </w:delText>
        </w:r>
        <w:r w:rsidR="00C74727" w:rsidRPr="00A42395" w:rsidDel="00225A47">
          <w:rPr>
            <w:rFonts w:ascii="Calibri" w:hAnsi="Calibri" w:cs="Calibri"/>
            <w:i/>
            <w:iCs/>
          </w:rPr>
          <w:delText xml:space="preserve">kindness and </w:delText>
        </w:r>
        <w:r w:rsidR="002731AE" w:rsidRPr="00A42395" w:rsidDel="00225A47">
          <w:rPr>
            <w:rFonts w:ascii="Calibri" w:hAnsi="Calibri" w:cs="Calibri"/>
            <w:i/>
            <w:iCs/>
          </w:rPr>
          <w:delText xml:space="preserve">solidarity </w:delText>
        </w:r>
        <w:r w:rsidR="00EB69E6" w:rsidRPr="00A42395" w:rsidDel="00225A47">
          <w:rPr>
            <w:rFonts w:ascii="Calibri" w:hAnsi="Calibri" w:cs="Calibri"/>
            <w:i/>
            <w:iCs/>
          </w:rPr>
          <w:delText>to</w:delText>
        </w:r>
        <w:r w:rsidR="002731AE" w:rsidRPr="00A42395" w:rsidDel="00225A47">
          <w:rPr>
            <w:rFonts w:ascii="Calibri" w:hAnsi="Calibri" w:cs="Calibri"/>
            <w:i/>
            <w:iCs/>
          </w:rPr>
          <w:delText xml:space="preserve"> refugees</w:delText>
        </w:r>
        <w:r w:rsidR="00C74727" w:rsidRPr="00A42395" w:rsidDel="00225A47">
          <w:rPr>
            <w:rFonts w:ascii="Calibri" w:hAnsi="Calibri" w:cs="Calibri"/>
            <w:i/>
            <w:iCs/>
          </w:rPr>
          <w:delText>, and how OU students can get involved</w:delText>
        </w:r>
      </w:del>
      <w:r w:rsidR="00C74727" w:rsidRPr="00A42395">
        <w:rPr>
          <w:rFonts w:ascii="Calibri" w:hAnsi="Calibri" w:cs="Calibri"/>
          <w:i/>
          <w:iCs/>
        </w:rPr>
        <w:t>.</w:t>
      </w:r>
    </w:p>
    <w:p w14:paraId="5B9D2EFC" w14:textId="7B93C2D3" w:rsidR="00882051" w:rsidRPr="00A42395" w:rsidRDefault="009F2F65">
      <w:pPr>
        <w:rPr>
          <w:rFonts w:ascii="Calibri" w:hAnsi="Calibri" w:cs="Calibri"/>
        </w:rPr>
      </w:pPr>
    </w:p>
    <w:p w14:paraId="40ED365E" w14:textId="196DF621" w:rsidR="00C74727" w:rsidRPr="00082D10" w:rsidDel="00082D10" w:rsidRDefault="00082D10" w:rsidP="00C74727">
      <w:pPr>
        <w:rPr>
          <w:del w:id="9" w:author="Marie.Gillespie" w:date="2021-12-13T17:35:00Z"/>
          <w:rFonts w:ascii="Calibri" w:hAnsi="Calibri" w:cs="Calibri"/>
          <w:b/>
          <w:bCs/>
          <w:u w:val="single"/>
        </w:rPr>
      </w:pPr>
      <w:ins w:id="10" w:author="Marie.Gillespie" w:date="2021-12-13T17:35:00Z">
        <w:r w:rsidRPr="00082D10">
          <w:rPr>
            <w:rFonts w:ascii="Calibri" w:hAnsi="Calibri" w:cs="Calibri"/>
            <w:b/>
            <w:bCs/>
            <w:rPrChange w:id="11" w:author="Marie.Gillespie" w:date="2021-12-13T17:35:00Z">
              <w:rPr>
                <w:rFonts w:ascii="Calibri" w:hAnsi="Calibri" w:cs="Calibri"/>
              </w:rPr>
            </w:rPrChange>
          </w:rPr>
          <w:t>Refugees are t</w:t>
        </w:r>
        <w:r w:rsidRPr="00082D10">
          <w:rPr>
            <w:rFonts w:ascii="Calibri" w:hAnsi="Calibri" w:cs="Calibri"/>
            <w:b/>
            <w:bCs/>
            <w:rPrChange w:id="12" w:author="Marie.Gillespie" w:date="2021-12-13T17:35:00Z">
              <w:rPr>
                <w:rFonts w:ascii="Calibri" w:hAnsi="Calibri" w:cs="Calibri"/>
              </w:rPr>
            </w:rPrChange>
          </w:rPr>
          <w:t xml:space="preserve">he ‘champions of resilience when times are tough’ </w:t>
        </w:r>
      </w:ins>
      <w:del w:id="13" w:author="Marie.Gillespie" w:date="2021-12-13T17:35:00Z">
        <w:r w:rsidR="00C74727" w:rsidRPr="00082D10" w:rsidDel="00082D10">
          <w:rPr>
            <w:rFonts w:ascii="Calibri" w:hAnsi="Calibri" w:cs="Calibri"/>
            <w:b/>
            <w:bCs/>
            <w:u w:val="single"/>
          </w:rPr>
          <w:delText>International Migrants Day and my insights from working with forced migrants</w:delText>
        </w:r>
      </w:del>
    </w:p>
    <w:p w14:paraId="6EA60D63" w14:textId="674B9494" w:rsidR="00C74727" w:rsidRPr="00082D10" w:rsidRDefault="00C74727">
      <w:pPr>
        <w:rPr>
          <w:rFonts w:ascii="Calibri" w:hAnsi="Calibri" w:cs="Calibri"/>
          <w:b/>
          <w:bCs/>
          <w:rPrChange w:id="14" w:author="Marie.Gillespie" w:date="2021-12-13T17:35:00Z">
            <w:rPr>
              <w:rFonts w:ascii="Calibri" w:hAnsi="Calibri" w:cs="Calibri"/>
            </w:rPr>
          </w:rPrChange>
        </w:rPr>
      </w:pPr>
    </w:p>
    <w:p w14:paraId="67573B62" w14:textId="7E87538F" w:rsidR="00C74727" w:rsidRPr="00A42395" w:rsidRDefault="00C74727" w:rsidP="00C74727">
      <w:pPr>
        <w:rPr>
          <w:rFonts w:ascii="Calibri" w:hAnsi="Calibri" w:cs="Calibri"/>
        </w:rPr>
      </w:pPr>
      <w:r w:rsidRPr="00A42395">
        <w:rPr>
          <w:rFonts w:ascii="Calibri" w:hAnsi="Calibri" w:cs="Calibri"/>
        </w:rPr>
        <w:t>As the UN’s annual International Migrants Day approaches this year, on the 18</w:t>
      </w:r>
      <w:r w:rsidRPr="00A42395">
        <w:rPr>
          <w:rFonts w:ascii="Calibri" w:hAnsi="Calibri" w:cs="Calibri"/>
          <w:vertAlign w:val="superscript"/>
        </w:rPr>
        <w:t>th</w:t>
      </w:r>
      <w:r w:rsidRPr="00A42395">
        <w:rPr>
          <w:rFonts w:ascii="Calibri" w:hAnsi="Calibri" w:cs="Calibri"/>
        </w:rPr>
        <w:t xml:space="preserve"> of December 2021, I reflect on my past year; the chaos of COVID, moving to a new country with a new language, starting my degree and joining a charity I hadn’t worked with before. There has been so much change, so much uncertainty</w:t>
      </w:r>
      <w:r w:rsidR="00A729D9" w:rsidRPr="00A42395">
        <w:rPr>
          <w:rFonts w:ascii="Calibri" w:hAnsi="Calibri" w:cs="Calibri"/>
        </w:rPr>
        <w:t xml:space="preserve">; </w:t>
      </w:r>
      <w:r w:rsidRPr="00A42395">
        <w:rPr>
          <w:rFonts w:ascii="Calibri" w:hAnsi="Calibri" w:cs="Calibri"/>
        </w:rPr>
        <w:t xml:space="preserve">yet despite this, I have been so lucky. No one questioned my status as I </w:t>
      </w:r>
      <w:r w:rsidR="00A729D9" w:rsidRPr="00A42395">
        <w:rPr>
          <w:rFonts w:ascii="Calibri" w:hAnsi="Calibri" w:cs="Calibri"/>
        </w:rPr>
        <w:t>was waiting</w:t>
      </w:r>
      <w:r w:rsidRPr="00A42395">
        <w:rPr>
          <w:rFonts w:ascii="Calibri" w:hAnsi="Calibri" w:cs="Calibri"/>
        </w:rPr>
        <w:t xml:space="preserve"> for my French residency. I’ve never gone without a roof over my head, warm </w:t>
      </w:r>
      <w:r w:rsidR="00AC55FB" w:rsidRPr="00A42395">
        <w:rPr>
          <w:rFonts w:ascii="Calibri" w:hAnsi="Calibri" w:cs="Calibri"/>
        </w:rPr>
        <w:t>food,</w:t>
      </w:r>
      <w:r w:rsidRPr="00A42395">
        <w:rPr>
          <w:rFonts w:ascii="Calibri" w:hAnsi="Calibri" w:cs="Calibri"/>
        </w:rPr>
        <w:t xml:space="preserve"> and a cosy bed to fall into after a long day. This is not the reality for the 44,000 asylum seekers who have sought safety in the UK over the past 12 months</w:t>
      </w:r>
      <w:r w:rsidR="00C94FD0" w:rsidRPr="00A42395">
        <w:rPr>
          <w:rFonts w:ascii="Calibri" w:hAnsi="Calibri" w:cs="Calibri"/>
        </w:rPr>
        <w:t xml:space="preserve"> (Home Office, 2021)</w:t>
      </w:r>
      <w:r w:rsidRPr="00A42395">
        <w:rPr>
          <w:rFonts w:ascii="Calibri" w:hAnsi="Calibri" w:cs="Calibri"/>
        </w:rPr>
        <w:t>.</w:t>
      </w:r>
    </w:p>
    <w:p w14:paraId="598FE933" w14:textId="188E0DB9" w:rsidR="00C74727" w:rsidRPr="00A42395" w:rsidRDefault="00C74727">
      <w:pPr>
        <w:rPr>
          <w:rFonts w:ascii="Calibri" w:hAnsi="Calibri" w:cs="Calibri"/>
        </w:rPr>
      </w:pPr>
    </w:p>
    <w:p w14:paraId="3FF7023B" w14:textId="37704C1E" w:rsidR="00082D10" w:rsidRDefault="00FE4184">
      <w:pPr>
        <w:rPr>
          <w:ins w:id="15" w:author="Marie.Gillespie" w:date="2021-12-13T17:35:00Z"/>
          <w:rFonts w:ascii="Calibri" w:hAnsi="Calibri" w:cs="Calibri"/>
        </w:rPr>
      </w:pPr>
      <w:r w:rsidRPr="00A42395">
        <w:rPr>
          <w:rFonts w:ascii="Calibri" w:hAnsi="Calibri" w:cs="Calibri"/>
        </w:rPr>
        <w:t xml:space="preserve">Through my work at Care4Calais, I have seen first-hand the hardships that asylum seekers face </w:t>
      </w:r>
      <w:proofErr w:type="gramStart"/>
      <w:r w:rsidRPr="00A42395">
        <w:rPr>
          <w:rFonts w:ascii="Calibri" w:hAnsi="Calibri" w:cs="Calibri"/>
        </w:rPr>
        <w:t>on a daily basis</w:t>
      </w:r>
      <w:proofErr w:type="gramEnd"/>
      <w:r w:rsidRPr="00A42395">
        <w:rPr>
          <w:rFonts w:ascii="Calibri" w:hAnsi="Calibri" w:cs="Calibri"/>
        </w:rPr>
        <w:t xml:space="preserve">. Lack of information, lack of finances, lack of language ability and lack of support systems, all contribute to a frightening and exhausting new life. </w:t>
      </w:r>
      <w:proofErr w:type="gramStart"/>
      <w:r w:rsidR="00C06B07" w:rsidRPr="00A42395">
        <w:rPr>
          <w:rFonts w:ascii="Calibri" w:hAnsi="Calibri" w:cs="Calibri"/>
        </w:rPr>
        <w:t>In spite of</w:t>
      </w:r>
      <w:proofErr w:type="gramEnd"/>
      <w:r w:rsidRPr="00A42395">
        <w:rPr>
          <w:rFonts w:ascii="Calibri" w:hAnsi="Calibri" w:cs="Calibri"/>
        </w:rPr>
        <w:t xml:space="preserve"> this, the asylum seekers I’ve worked with have been some of the most </w:t>
      </w:r>
      <w:r w:rsidR="001C7451" w:rsidRPr="00A42395">
        <w:rPr>
          <w:rFonts w:ascii="Calibri" w:hAnsi="Calibri" w:cs="Calibri"/>
        </w:rPr>
        <w:t xml:space="preserve">humble, </w:t>
      </w:r>
      <w:r w:rsidRPr="00A42395">
        <w:rPr>
          <w:rFonts w:ascii="Calibri" w:hAnsi="Calibri" w:cs="Calibri"/>
        </w:rPr>
        <w:t xml:space="preserve">interesting, </w:t>
      </w:r>
      <w:r w:rsidR="001C7451" w:rsidRPr="00A42395">
        <w:rPr>
          <w:rFonts w:ascii="Calibri" w:hAnsi="Calibri" w:cs="Calibri"/>
        </w:rPr>
        <w:t>open-minded</w:t>
      </w:r>
      <w:r w:rsidRPr="00A42395">
        <w:rPr>
          <w:rFonts w:ascii="Calibri" w:hAnsi="Calibri" w:cs="Calibri"/>
        </w:rPr>
        <w:t xml:space="preserve">, and determined people I’ve ever met. </w:t>
      </w:r>
      <w:r w:rsidR="00A42395" w:rsidRPr="00A42395">
        <w:rPr>
          <w:rFonts w:ascii="Calibri" w:hAnsi="Calibri" w:cs="Calibri"/>
        </w:rPr>
        <w:t>As</w:t>
      </w:r>
      <w:del w:id="16" w:author="Marie.Gillespie" w:date="2021-12-13T17:34:00Z">
        <w:r w:rsidR="00A42395" w:rsidRPr="00A42395" w:rsidDel="00082D10">
          <w:rPr>
            <w:rFonts w:ascii="Calibri" w:hAnsi="Calibri" w:cs="Calibri"/>
          </w:rPr>
          <w:delText xml:space="preserve"> </w:delText>
        </w:r>
        <w:r w:rsidR="00443898" w:rsidDel="00082D10">
          <w:rPr>
            <w:rFonts w:ascii="Calibri" w:hAnsi="Calibri" w:cs="Calibri"/>
          </w:rPr>
          <w:delText>excellently</w:delText>
        </w:r>
      </w:del>
      <w:r w:rsidR="00AC1E47">
        <w:rPr>
          <w:rFonts w:ascii="Calibri" w:hAnsi="Calibri" w:cs="Calibri"/>
        </w:rPr>
        <w:t xml:space="preserve"> </w:t>
      </w:r>
      <w:r w:rsidR="000C22CF">
        <w:rPr>
          <w:rFonts w:ascii="Calibri" w:hAnsi="Calibri" w:cs="Calibri"/>
        </w:rPr>
        <w:t>described</w:t>
      </w:r>
      <w:r w:rsidR="00A42395" w:rsidRPr="00A42395">
        <w:rPr>
          <w:rFonts w:ascii="Calibri" w:hAnsi="Calibri" w:cs="Calibri"/>
        </w:rPr>
        <w:t xml:space="preserve"> </w:t>
      </w:r>
      <w:ins w:id="17" w:author="Marie.Gillespie" w:date="2021-12-13T17:34:00Z">
        <w:r w:rsidR="00082D10">
          <w:rPr>
            <w:rFonts w:ascii="Calibri" w:hAnsi="Calibri" w:cs="Calibri"/>
          </w:rPr>
          <w:t xml:space="preserve">so aptly </w:t>
        </w:r>
      </w:ins>
      <w:r w:rsidR="00A42395" w:rsidRPr="00A42395">
        <w:rPr>
          <w:rFonts w:ascii="Calibri" w:hAnsi="Calibri" w:cs="Calibri"/>
        </w:rPr>
        <w:t>by</w:t>
      </w:r>
      <w:r w:rsidR="001C7451" w:rsidRPr="00A42395">
        <w:rPr>
          <w:rFonts w:ascii="Calibri" w:hAnsi="Calibri" w:cs="Calibri"/>
        </w:rPr>
        <w:t xml:space="preserve"> the IOM General Director, António </w:t>
      </w:r>
      <w:r w:rsidR="00591E55" w:rsidRPr="00A42395">
        <w:rPr>
          <w:rFonts w:ascii="Calibri" w:hAnsi="Calibri" w:cs="Calibri"/>
        </w:rPr>
        <w:t>Vitorino</w:t>
      </w:r>
      <w:r w:rsidR="001C7451" w:rsidRPr="00A42395">
        <w:rPr>
          <w:rFonts w:ascii="Calibri" w:hAnsi="Calibri" w:cs="Calibri"/>
        </w:rPr>
        <w:t xml:space="preserve">, on International Migrants Day 2019, </w:t>
      </w:r>
      <w:r w:rsidR="00050014" w:rsidRPr="00A42395">
        <w:rPr>
          <w:rFonts w:ascii="Calibri" w:hAnsi="Calibri" w:cs="Calibri"/>
        </w:rPr>
        <w:t>they are</w:t>
      </w:r>
      <w:r w:rsidR="001C7451" w:rsidRPr="00A42395">
        <w:rPr>
          <w:rFonts w:ascii="Calibri" w:hAnsi="Calibri" w:cs="Calibri"/>
        </w:rPr>
        <w:t xml:space="preserve"> the ‘champions of resilience when times are tough’ </w:t>
      </w:r>
      <w:r w:rsidR="00FB791B" w:rsidRPr="00A42395">
        <w:rPr>
          <w:rFonts w:ascii="Calibri" w:hAnsi="Calibri" w:cs="Calibri"/>
        </w:rPr>
        <w:t xml:space="preserve">(UN, 2019). </w:t>
      </w:r>
    </w:p>
    <w:p w14:paraId="5E1BC1F3" w14:textId="77777777" w:rsidR="00082D10" w:rsidRDefault="00082D10">
      <w:pPr>
        <w:rPr>
          <w:ins w:id="18" w:author="Marie.Gillespie" w:date="2021-12-13T17:35:00Z"/>
          <w:rFonts w:ascii="Calibri" w:hAnsi="Calibri" w:cs="Calibri"/>
        </w:rPr>
      </w:pPr>
    </w:p>
    <w:p w14:paraId="5C3EF861" w14:textId="77777777" w:rsidR="00225A47" w:rsidRDefault="001C7451">
      <w:pPr>
        <w:rPr>
          <w:ins w:id="19" w:author="Marie.Gillespie" w:date="2021-12-13T17:36:00Z"/>
          <w:rFonts w:ascii="Calibri" w:hAnsi="Calibri" w:cs="Calibri"/>
        </w:rPr>
      </w:pPr>
      <w:r w:rsidRPr="00A42395">
        <w:rPr>
          <w:rFonts w:ascii="Calibri" w:hAnsi="Calibri" w:cs="Calibri"/>
        </w:rPr>
        <w:t>This year,</w:t>
      </w:r>
      <w:r w:rsidR="00B64516" w:rsidRPr="00A42395">
        <w:rPr>
          <w:rFonts w:ascii="Calibri" w:hAnsi="Calibri" w:cs="Calibri"/>
        </w:rPr>
        <w:t xml:space="preserve"> amongst all the uncertainty,</w:t>
      </w:r>
      <w:r w:rsidRPr="00A42395">
        <w:rPr>
          <w:rFonts w:ascii="Calibri" w:hAnsi="Calibri" w:cs="Calibri"/>
        </w:rPr>
        <w:t xml:space="preserve"> I have had the privilege of becoming part of a beautiful network of passionate, selfless people – volunteers and asylum seekers alike – who support each other wholeheartedly, for no reason other than </w:t>
      </w:r>
      <w:ins w:id="20" w:author="Marie.Gillespie" w:date="2021-12-13T17:36:00Z">
        <w:r w:rsidR="00225A47">
          <w:rPr>
            <w:rFonts w:ascii="Calibri" w:hAnsi="Calibri" w:cs="Calibri"/>
          </w:rPr>
          <w:t xml:space="preserve">the fact </w:t>
        </w:r>
      </w:ins>
      <w:r w:rsidRPr="00A42395">
        <w:rPr>
          <w:rFonts w:ascii="Calibri" w:hAnsi="Calibri" w:cs="Calibri"/>
        </w:rPr>
        <w:t xml:space="preserve">that we are all human. </w:t>
      </w:r>
    </w:p>
    <w:p w14:paraId="2E39792A" w14:textId="77777777" w:rsidR="00225A47" w:rsidRDefault="00225A47">
      <w:pPr>
        <w:rPr>
          <w:ins w:id="21" w:author="Marie.Gillespie" w:date="2021-12-13T17:36:00Z"/>
          <w:rFonts w:ascii="Calibri" w:hAnsi="Calibri" w:cs="Calibri"/>
        </w:rPr>
      </w:pPr>
    </w:p>
    <w:p w14:paraId="1CB13F76" w14:textId="35B9978B" w:rsidR="00C74727" w:rsidRPr="00A42395" w:rsidRDefault="001C7451">
      <w:pPr>
        <w:rPr>
          <w:rFonts w:ascii="Calibri" w:hAnsi="Calibri" w:cs="Calibri"/>
        </w:rPr>
      </w:pPr>
      <w:r w:rsidRPr="00A42395">
        <w:rPr>
          <w:rFonts w:ascii="Calibri" w:hAnsi="Calibri" w:cs="Calibri"/>
        </w:rPr>
        <w:t xml:space="preserve">When you’re thrown into the middle of the ‘migrant crisis’, you realise that catchphrase is so ill-fitting. </w:t>
      </w:r>
      <w:ins w:id="22" w:author="Marie.Gillespie" w:date="2021-12-13T17:36:00Z">
        <w:r w:rsidR="00225A47">
          <w:rPr>
            <w:rFonts w:ascii="Calibri" w:hAnsi="Calibri" w:cs="Calibri"/>
          </w:rPr>
          <w:t xml:space="preserve">Migrants are not </w:t>
        </w:r>
        <w:proofErr w:type="spellStart"/>
        <w:r w:rsidR="00225A47">
          <w:rPr>
            <w:rFonts w:ascii="Calibri" w:hAnsi="Calibri" w:cs="Calibri"/>
          </w:rPr>
          <w:t>thre</w:t>
        </w:r>
        <w:proofErr w:type="spellEnd"/>
        <w:r w:rsidR="00225A47">
          <w:rPr>
            <w:rFonts w:ascii="Calibri" w:hAnsi="Calibri" w:cs="Calibri"/>
          </w:rPr>
          <w:t xml:space="preserve"> cause of the crisis. They are an effect of a failure in migration policy. </w:t>
        </w:r>
      </w:ins>
      <w:r w:rsidRPr="00A42395">
        <w:rPr>
          <w:rFonts w:ascii="Calibri" w:hAnsi="Calibri" w:cs="Calibri"/>
        </w:rPr>
        <w:t>They’</w:t>
      </w:r>
      <w:ins w:id="23" w:author="Marie.Gillespie" w:date="2021-12-13T17:37:00Z">
        <w:r w:rsidR="00225A47">
          <w:rPr>
            <w:rFonts w:ascii="Calibri" w:hAnsi="Calibri" w:cs="Calibri"/>
          </w:rPr>
          <w:t xml:space="preserve">re human souls, </w:t>
        </w:r>
      </w:ins>
      <w:del w:id="24" w:author="Marie.Gillespie" w:date="2021-12-13T17:37:00Z">
        <w:r w:rsidRPr="00A42395" w:rsidDel="00225A47">
          <w:rPr>
            <w:rFonts w:ascii="Calibri" w:hAnsi="Calibri" w:cs="Calibri"/>
          </w:rPr>
          <w:delText xml:space="preserve">re </w:delText>
        </w:r>
      </w:del>
      <w:r w:rsidRPr="00A42395">
        <w:rPr>
          <w:rFonts w:ascii="Calibri" w:hAnsi="Calibri" w:cs="Calibri"/>
        </w:rPr>
        <w:t>not just ‘</w:t>
      </w:r>
      <w:proofErr w:type="gramStart"/>
      <w:r w:rsidRPr="00A42395">
        <w:rPr>
          <w:rFonts w:ascii="Calibri" w:hAnsi="Calibri" w:cs="Calibri"/>
        </w:rPr>
        <w:t>migrants’</w:t>
      </w:r>
      <w:proofErr w:type="gramEnd"/>
      <w:ins w:id="25" w:author="Marie.Gillespie" w:date="2021-12-13T17:37:00Z">
        <w:r w:rsidR="00225A47">
          <w:rPr>
            <w:rFonts w:ascii="Calibri" w:hAnsi="Calibri" w:cs="Calibri"/>
          </w:rPr>
          <w:t xml:space="preserve">. Yet they are frequently </w:t>
        </w:r>
      </w:ins>
      <w:del w:id="26" w:author="Marie.Gillespie" w:date="2021-12-13T17:37:00Z">
        <w:r w:rsidRPr="00A42395" w:rsidDel="00225A47">
          <w:rPr>
            <w:rFonts w:ascii="Calibri" w:hAnsi="Calibri" w:cs="Calibri"/>
          </w:rPr>
          <w:delText xml:space="preserve">, </w:delText>
        </w:r>
      </w:del>
      <w:r w:rsidRPr="00A42395">
        <w:rPr>
          <w:rFonts w:ascii="Calibri" w:hAnsi="Calibri" w:cs="Calibri"/>
        </w:rPr>
        <w:t>objectified and grouped together as statistics</w:t>
      </w:r>
      <w:ins w:id="27" w:author="Marie.Gillespie" w:date="2021-12-13T17:37:00Z">
        <w:r w:rsidR="00225A47">
          <w:rPr>
            <w:rFonts w:ascii="Calibri" w:hAnsi="Calibri" w:cs="Calibri"/>
          </w:rPr>
          <w:t xml:space="preserve"> by political and media actors</w:t>
        </w:r>
      </w:ins>
      <w:r w:rsidRPr="00A42395">
        <w:rPr>
          <w:rFonts w:ascii="Calibri" w:hAnsi="Calibri" w:cs="Calibri"/>
        </w:rPr>
        <w:t>. They’re people</w:t>
      </w:r>
      <w:r w:rsidR="00232650" w:rsidRPr="00A42395">
        <w:rPr>
          <w:rFonts w:ascii="Calibri" w:hAnsi="Calibri" w:cs="Calibri"/>
        </w:rPr>
        <w:t>; j</w:t>
      </w:r>
      <w:r w:rsidRPr="00A42395">
        <w:rPr>
          <w:rFonts w:ascii="Calibri" w:hAnsi="Calibri" w:cs="Calibri"/>
        </w:rPr>
        <w:t xml:space="preserve">ust like you and </w:t>
      </w:r>
      <w:r w:rsidR="00AC55FB" w:rsidRPr="00A42395">
        <w:rPr>
          <w:rFonts w:ascii="Calibri" w:hAnsi="Calibri" w:cs="Calibri"/>
        </w:rPr>
        <w:t>me.</w:t>
      </w:r>
      <w:r w:rsidRPr="00A42395">
        <w:rPr>
          <w:rFonts w:ascii="Calibri" w:hAnsi="Calibri" w:cs="Calibri"/>
        </w:rPr>
        <w:t xml:space="preserve"> Given the current climate of ‘Hostile Environment’ </w:t>
      </w:r>
      <w:ins w:id="28" w:author="Marie.Gillespie" w:date="2021-12-13T17:38:00Z">
        <w:r w:rsidR="00225A47">
          <w:rPr>
            <w:rFonts w:ascii="Calibri" w:hAnsi="Calibri" w:cs="Calibri"/>
          </w:rPr>
          <w:t xml:space="preserve">migration </w:t>
        </w:r>
      </w:ins>
      <w:r w:rsidRPr="00A42395">
        <w:rPr>
          <w:rFonts w:ascii="Calibri" w:hAnsi="Calibri" w:cs="Calibri"/>
        </w:rPr>
        <w:t>policies and ‘Anti-Refugee’ bills, it has never been more important to find the humanity inside each of us and stand alongside refugees with compassion and solidarity, as they start trying to rebuild their lives here in the UK.</w:t>
      </w:r>
    </w:p>
    <w:p w14:paraId="538DFB57" w14:textId="08F00D34" w:rsidR="00C74727" w:rsidRPr="00A42395" w:rsidRDefault="00C74727">
      <w:pPr>
        <w:rPr>
          <w:rFonts w:ascii="Calibri" w:hAnsi="Calibri" w:cs="Calibri"/>
        </w:rPr>
      </w:pPr>
    </w:p>
    <w:p w14:paraId="7C373A23" w14:textId="1D57E03F" w:rsidR="00C74727" w:rsidRPr="00A42395" w:rsidRDefault="00C74727">
      <w:pPr>
        <w:rPr>
          <w:rFonts w:ascii="Calibri" w:hAnsi="Calibri" w:cs="Calibri"/>
          <w:b/>
          <w:bCs/>
          <w:u w:val="single"/>
        </w:rPr>
      </w:pPr>
      <w:r w:rsidRPr="00A42395">
        <w:rPr>
          <w:rFonts w:ascii="Calibri" w:hAnsi="Calibri" w:cs="Calibri"/>
          <w:b/>
          <w:bCs/>
          <w:u w:val="single"/>
        </w:rPr>
        <w:t>The OU as a University of Sanctuary</w:t>
      </w:r>
    </w:p>
    <w:p w14:paraId="4F4291B3" w14:textId="47DC5E70" w:rsidR="00C74727" w:rsidRPr="00A42395" w:rsidRDefault="00C74727">
      <w:pPr>
        <w:rPr>
          <w:rFonts w:ascii="Calibri" w:hAnsi="Calibri" w:cs="Calibri"/>
          <w:b/>
          <w:bCs/>
          <w:u w:val="single"/>
        </w:rPr>
      </w:pPr>
    </w:p>
    <w:p w14:paraId="17972856" w14:textId="77777777" w:rsidR="00225A47" w:rsidRDefault="00915F81" w:rsidP="00225A47">
      <w:pPr>
        <w:ind w:left="720"/>
        <w:rPr>
          <w:ins w:id="29" w:author="Marie.Gillespie" w:date="2021-12-13T17:40:00Z"/>
          <w:rFonts w:ascii="Calibri" w:hAnsi="Calibri" w:cs="Calibri"/>
          <w:color w:val="000000" w:themeColor="text1"/>
        </w:rPr>
        <w:pPrChange w:id="30" w:author="Marie.Gillespie" w:date="2021-12-13T17:40:00Z">
          <w:pPr/>
        </w:pPrChange>
      </w:pPr>
      <w:del w:id="31" w:author="Marie.Gillespie" w:date="2021-12-13T17:40:00Z">
        <w:r w:rsidRPr="00225A47" w:rsidDel="00225A47">
          <w:rPr>
            <w:rFonts w:ascii="Calibri" w:hAnsi="Calibri" w:cs="Calibri"/>
            <w:i/>
            <w:iCs/>
            <w:color w:val="000000" w:themeColor="text1"/>
            <w:rPrChange w:id="32" w:author="Marie.Gillespie" w:date="2021-12-13T17:40:00Z">
              <w:rPr>
                <w:rFonts w:ascii="Calibri" w:hAnsi="Calibri" w:cs="Calibri"/>
                <w:color w:val="000000" w:themeColor="text1"/>
              </w:rPr>
            </w:rPrChange>
          </w:rPr>
          <w:delText>‘</w:delText>
        </w:r>
      </w:del>
      <w:r w:rsidRPr="00225A47">
        <w:rPr>
          <w:rFonts w:ascii="Calibri" w:hAnsi="Calibri" w:cs="Calibri"/>
          <w:i/>
          <w:iCs/>
          <w:color w:val="000000" w:themeColor="text1"/>
          <w:rPrChange w:id="33" w:author="Marie.Gillespie" w:date="2021-12-13T17:40:00Z">
            <w:rPr>
              <w:rFonts w:ascii="Calibri" w:hAnsi="Calibri" w:cs="Calibri"/>
              <w:color w:val="000000" w:themeColor="text1"/>
            </w:rPr>
          </w:rPrChange>
        </w:rPr>
        <w:t>They tell us to eat and sleep and wait</w:t>
      </w:r>
      <w:r w:rsidR="00A729D9" w:rsidRPr="00225A47">
        <w:rPr>
          <w:rFonts w:ascii="Calibri" w:hAnsi="Calibri" w:cs="Calibri"/>
          <w:i/>
          <w:iCs/>
          <w:color w:val="000000" w:themeColor="text1"/>
          <w:rPrChange w:id="34" w:author="Marie.Gillespie" w:date="2021-12-13T17:40:00Z">
            <w:rPr>
              <w:rFonts w:ascii="Calibri" w:hAnsi="Calibri" w:cs="Calibri"/>
              <w:color w:val="000000" w:themeColor="text1"/>
            </w:rPr>
          </w:rPrChange>
        </w:rPr>
        <w:t>, b</w:t>
      </w:r>
      <w:r w:rsidRPr="00225A47">
        <w:rPr>
          <w:rFonts w:ascii="Calibri" w:hAnsi="Calibri" w:cs="Calibri"/>
          <w:i/>
          <w:iCs/>
          <w:color w:val="000000" w:themeColor="text1"/>
          <w:rPrChange w:id="35" w:author="Marie.Gillespie" w:date="2021-12-13T17:40:00Z">
            <w:rPr>
              <w:rFonts w:ascii="Calibri" w:hAnsi="Calibri" w:cs="Calibri"/>
              <w:color w:val="000000" w:themeColor="text1"/>
            </w:rPr>
          </w:rPrChange>
        </w:rPr>
        <w:t>ut we are not animals</w:t>
      </w:r>
      <w:r w:rsidR="00A729D9" w:rsidRPr="00225A47">
        <w:rPr>
          <w:rFonts w:ascii="Calibri" w:hAnsi="Calibri" w:cs="Calibri"/>
          <w:i/>
          <w:iCs/>
          <w:color w:val="000000" w:themeColor="text1"/>
          <w:rPrChange w:id="36" w:author="Marie.Gillespie" w:date="2021-12-13T17:40:00Z">
            <w:rPr>
              <w:rFonts w:ascii="Calibri" w:hAnsi="Calibri" w:cs="Calibri"/>
              <w:color w:val="000000" w:themeColor="text1"/>
            </w:rPr>
          </w:rPrChange>
        </w:rPr>
        <w:t>.</w:t>
      </w:r>
      <w:r w:rsidRPr="00225A47">
        <w:rPr>
          <w:rFonts w:ascii="Calibri" w:hAnsi="Calibri" w:cs="Calibri"/>
          <w:i/>
          <w:iCs/>
          <w:color w:val="000000" w:themeColor="text1"/>
          <w:rPrChange w:id="37" w:author="Marie.Gillespie" w:date="2021-12-13T17:40:00Z">
            <w:rPr>
              <w:rFonts w:ascii="Calibri" w:hAnsi="Calibri" w:cs="Calibri"/>
              <w:color w:val="000000" w:themeColor="text1"/>
            </w:rPr>
          </w:rPrChange>
        </w:rPr>
        <w:t xml:space="preserve"> We are people</w:t>
      </w:r>
      <w:r w:rsidR="00A729D9" w:rsidRPr="00225A47">
        <w:rPr>
          <w:rFonts w:ascii="Calibri" w:hAnsi="Calibri" w:cs="Calibri"/>
          <w:i/>
          <w:iCs/>
          <w:color w:val="000000" w:themeColor="text1"/>
          <w:rPrChange w:id="38" w:author="Marie.Gillespie" w:date="2021-12-13T17:40:00Z">
            <w:rPr>
              <w:rFonts w:ascii="Calibri" w:hAnsi="Calibri" w:cs="Calibri"/>
              <w:color w:val="000000" w:themeColor="text1"/>
            </w:rPr>
          </w:rPrChange>
        </w:rPr>
        <w:t>,</w:t>
      </w:r>
      <w:r w:rsidRPr="00225A47">
        <w:rPr>
          <w:rFonts w:ascii="Calibri" w:hAnsi="Calibri" w:cs="Calibri"/>
          <w:i/>
          <w:iCs/>
          <w:color w:val="000000" w:themeColor="text1"/>
          <w:rPrChange w:id="39" w:author="Marie.Gillespie" w:date="2021-12-13T17:40:00Z">
            <w:rPr>
              <w:rFonts w:ascii="Calibri" w:hAnsi="Calibri" w:cs="Calibri"/>
              <w:color w:val="000000" w:themeColor="text1"/>
            </w:rPr>
          </w:rPrChange>
        </w:rPr>
        <w:t xml:space="preserve"> we can think. And if they teach us, then we can help others [instead of]</w:t>
      </w:r>
      <w:r w:rsidR="00A729D9" w:rsidRPr="00225A47">
        <w:rPr>
          <w:rFonts w:ascii="Calibri" w:hAnsi="Calibri" w:cs="Calibri"/>
          <w:i/>
          <w:iCs/>
          <w:color w:val="000000" w:themeColor="text1"/>
          <w:rPrChange w:id="40" w:author="Marie.Gillespie" w:date="2021-12-13T17:40:00Z">
            <w:rPr>
              <w:rFonts w:ascii="Calibri" w:hAnsi="Calibri" w:cs="Calibri"/>
              <w:color w:val="000000" w:themeColor="text1"/>
            </w:rPr>
          </w:rPrChange>
        </w:rPr>
        <w:t xml:space="preserve"> </w:t>
      </w:r>
      <w:r w:rsidRPr="00225A47">
        <w:rPr>
          <w:rFonts w:ascii="Calibri" w:hAnsi="Calibri" w:cs="Calibri"/>
          <w:i/>
          <w:iCs/>
          <w:color w:val="000000" w:themeColor="text1"/>
          <w:rPrChange w:id="41" w:author="Marie.Gillespie" w:date="2021-12-13T17:40:00Z">
            <w:rPr>
              <w:rFonts w:ascii="Calibri" w:hAnsi="Calibri" w:cs="Calibri"/>
              <w:color w:val="000000" w:themeColor="text1"/>
            </w:rPr>
          </w:rPrChange>
        </w:rPr>
        <w:t>people helping us</w:t>
      </w:r>
      <w:r w:rsidRPr="00A42395">
        <w:rPr>
          <w:rFonts w:ascii="Calibri" w:hAnsi="Calibri" w:cs="Calibri"/>
          <w:color w:val="000000" w:themeColor="text1"/>
        </w:rPr>
        <w:t>.</w:t>
      </w:r>
      <w:del w:id="42" w:author="Marie.Gillespie" w:date="2021-12-13T17:40:00Z">
        <w:r w:rsidRPr="00A42395" w:rsidDel="00225A47">
          <w:rPr>
            <w:rFonts w:ascii="Calibri" w:hAnsi="Calibri" w:cs="Calibri"/>
            <w:color w:val="000000" w:themeColor="text1"/>
          </w:rPr>
          <w:delText>’</w:delText>
        </w:r>
      </w:del>
      <w:r w:rsidRPr="00A42395">
        <w:rPr>
          <w:rFonts w:ascii="Calibri" w:hAnsi="Calibri" w:cs="Calibri"/>
          <w:color w:val="000000" w:themeColor="text1"/>
        </w:rPr>
        <w:t xml:space="preserve"> </w:t>
      </w:r>
    </w:p>
    <w:p w14:paraId="379A0BF3" w14:textId="77777777" w:rsidR="00225A47" w:rsidRDefault="00225A47">
      <w:pPr>
        <w:rPr>
          <w:ins w:id="43" w:author="Marie.Gillespie" w:date="2021-12-13T17:40:00Z"/>
          <w:rFonts w:ascii="Calibri" w:hAnsi="Calibri" w:cs="Calibri"/>
          <w:color w:val="000000" w:themeColor="text1"/>
        </w:rPr>
      </w:pPr>
    </w:p>
    <w:p w14:paraId="786DFFEB" w14:textId="77777777" w:rsidR="009F2F65" w:rsidRDefault="00915F81">
      <w:pPr>
        <w:rPr>
          <w:ins w:id="44" w:author="Marie.Gillespie" w:date="2021-12-13T17:41:00Z"/>
          <w:rFonts w:ascii="Calibri" w:hAnsi="Calibri" w:cs="Calibri"/>
        </w:rPr>
      </w:pPr>
      <w:r w:rsidRPr="00A42395">
        <w:rPr>
          <w:rFonts w:ascii="Calibri" w:hAnsi="Calibri" w:cs="Calibri"/>
          <w:color w:val="000000" w:themeColor="text1"/>
        </w:rPr>
        <w:lastRenderedPageBreak/>
        <w:t xml:space="preserve">These were the words spoken to me by a young </w:t>
      </w:r>
      <w:r w:rsidR="006F3C13" w:rsidRPr="00A42395">
        <w:rPr>
          <w:rFonts w:ascii="Calibri" w:hAnsi="Calibri" w:cs="Calibri"/>
          <w:color w:val="000000" w:themeColor="text1"/>
        </w:rPr>
        <w:t>asylum seeker</w:t>
      </w:r>
      <w:r w:rsidRPr="00A42395">
        <w:rPr>
          <w:rFonts w:ascii="Calibri" w:hAnsi="Calibri" w:cs="Calibri"/>
          <w:color w:val="000000" w:themeColor="text1"/>
        </w:rPr>
        <w:t xml:space="preserve"> </w:t>
      </w:r>
      <w:r w:rsidR="00347538" w:rsidRPr="00A42395">
        <w:rPr>
          <w:rFonts w:ascii="Calibri" w:hAnsi="Calibri" w:cs="Calibri"/>
          <w:color w:val="000000" w:themeColor="text1"/>
        </w:rPr>
        <w:t xml:space="preserve">just </w:t>
      </w:r>
      <w:r w:rsidRPr="00A42395">
        <w:rPr>
          <w:rFonts w:ascii="Calibri" w:hAnsi="Calibri" w:cs="Calibri"/>
          <w:color w:val="000000" w:themeColor="text1"/>
        </w:rPr>
        <w:t xml:space="preserve">the other day. </w:t>
      </w:r>
      <w:r w:rsidR="006F3C13" w:rsidRPr="00A42395">
        <w:rPr>
          <w:rFonts w:ascii="Calibri" w:hAnsi="Calibri" w:cs="Calibri"/>
          <w:color w:val="000000" w:themeColor="text1"/>
        </w:rPr>
        <w:t xml:space="preserve">Due to backlogs in the Home Office’s processing of paperwork, many asylum seekers are being housed in just a single hotel room or overcrowded ex-army barracks, sometimes for over a year, whilst waiting to hear whether their traumas will be believed and if they will be given sanctuary. </w:t>
      </w:r>
      <w:r w:rsidR="006F3C13" w:rsidRPr="00A42395">
        <w:rPr>
          <w:rFonts w:ascii="Calibri" w:hAnsi="Calibri" w:cs="Calibri"/>
        </w:rPr>
        <w:t xml:space="preserve">Although much of our work at Care4Calais </w:t>
      </w:r>
      <w:proofErr w:type="gramStart"/>
      <w:r w:rsidR="006F3C13" w:rsidRPr="00A42395">
        <w:rPr>
          <w:rFonts w:ascii="Calibri" w:hAnsi="Calibri" w:cs="Calibri"/>
        </w:rPr>
        <w:t>is dedicated to providing</w:t>
      </w:r>
      <w:proofErr w:type="gramEnd"/>
      <w:r w:rsidR="006F3C13" w:rsidRPr="00A42395">
        <w:rPr>
          <w:rFonts w:ascii="Calibri" w:hAnsi="Calibri" w:cs="Calibri"/>
        </w:rPr>
        <w:t xml:space="preserve"> basic necessities such as warm clothes and medical aid, </w:t>
      </w:r>
      <w:r w:rsidR="006F3C13" w:rsidRPr="009F2F65">
        <w:rPr>
          <w:rFonts w:ascii="Calibri" w:hAnsi="Calibri" w:cs="Calibri"/>
        </w:rPr>
        <w:t>one of the most common requests we get from people is to help them sign up for college.</w:t>
      </w:r>
      <w:r w:rsidR="006F3C13" w:rsidRPr="00A42395">
        <w:rPr>
          <w:rFonts w:ascii="Calibri" w:hAnsi="Calibri" w:cs="Calibri"/>
        </w:rPr>
        <w:t xml:space="preserve"> </w:t>
      </w:r>
    </w:p>
    <w:p w14:paraId="3974AFF1" w14:textId="77777777" w:rsidR="009F2F65" w:rsidRDefault="009F2F65">
      <w:pPr>
        <w:rPr>
          <w:ins w:id="45" w:author="Marie.Gillespie" w:date="2021-12-13T17:41:00Z"/>
          <w:rFonts w:ascii="Calibri" w:hAnsi="Calibri" w:cs="Calibri"/>
        </w:rPr>
      </w:pPr>
    </w:p>
    <w:p w14:paraId="45CDDD57" w14:textId="4F8EEF07" w:rsidR="00DC1BD3" w:rsidRPr="009F2F65" w:rsidRDefault="006F3C13" w:rsidP="009F2F65">
      <w:pPr>
        <w:ind w:left="720"/>
        <w:rPr>
          <w:rFonts w:ascii="Calibri" w:hAnsi="Calibri" w:cs="Calibri"/>
          <w:i/>
          <w:iCs/>
          <w:rPrChange w:id="46" w:author="Marie.Gillespie" w:date="2021-12-13T17:41:00Z">
            <w:rPr>
              <w:rFonts w:ascii="Calibri" w:hAnsi="Calibri" w:cs="Calibri"/>
            </w:rPr>
          </w:rPrChange>
        </w:rPr>
        <w:pPrChange w:id="47" w:author="Marie.Gillespie" w:date="2021-12-13T17:41:00Z">
          <w:pPr/>
        </w:pPrChange>
      </w:pPr>
      <w:r w:rsidRPr="009F2F65">
        <w:rPr>
          <w:rFonts w:ascii="Calibri" w:hAnsi="Calibri" w:cs="Calibri"/>
          <w:i/>
          <w:iCs/>
          <w:rPrChange w:id="48" w:author="Marie.Gillespie" w:date="2021-12-13T17:41:00Z">
            <w:rPr>
              <w:rFonts w:ascii="Calibri" w:hAnsi="Calibri" w:cs="Calibri"/>
            </w:rPr>
          </w:rPrChange>
        </w:rPr>
        <w:t xml:space="preserve">Education is their passport to a new life, to opportunities, </w:t>
      </w:r>
      <w:r w:rsidR="00AC55FB" w:rsidRPr="009F2F65">
        <w:rPr>
          <w:rFonts w:ascii="Calibri" w:hAnsi="Calibri" w:cs="Calibri"/>
          <w:i/>
          <w:iCs/>
          <w:rPrChange w:id="49" w:author="Marie.Gillespie" w:date="2021-12-13T17:41:00Z">
            <w:rPr>
              <w:rFonts w:ascii="Calibri" w:hAnsi="Calibri" w:cs="Calibri"/>
            </w:rPr>
          </w:rPrChange>
        </w:rPr>
        <w:t>employment,</w:t>
      </w:r>
      <w:r w:rsidRPr="009F2F65">
        <w:rPr>
          <w:rFonts w:ascii="Calibri" w:hAnsi="Calibri" w:cs="Calibri"/>
          <w:i/>
          <w:iCs/>
          <w:rPrChange w:id="50" w:author="Marie.Gillespie" w:date="2021-12-13T17:41:00Z">
            <w:rPr>
              <w:rFonts w:ascii="Calibri" w:hAnsi="Calibri" w:cs="Calibri"/>
            </w:rPr>
          </w:rPrChange>
        </w:rPr>
        <w:t xml:space="preserve"> and friendships</w:t>
      </w:r>
      <w:r w:rsidR="00EB1FBD" w:rsidRPr="009F2F65">
        <w:rPr>
          <w:rFonts w:ascii="Calibri" w:hAnsi="Calibri" w:cs="Calibri"/>
          <w:i/>
          <w:iCs/>
          <w:rPrChange w:id="51" w:author="Marie.Gillespie" w:date="2021-12-13T17:41:00Z">
            <w:rPr>
              <w:rFonts w:ascii="Calibri" w:hAnsi="Calibri" w:cs="Calibri"/>
            </w:rPr>
          </w:rPrChange>
        </w:rPr>
        <w:t>.</w:t>
      </w:r>
      <w:r w:rsidRPr="009F2F65">
        <w:rPr>
          <w:rFonts w:ascii="Calibri" w:hAnsi="Calibri" w:cs="Calibri"/>
          <w:i/>
          <w:iCs/>
          <w:rPrChange w:id="52" w:author="Marie.Gillespie" w:date="2021-12-13T17:41:00Z">
            <w:rPr>
              <w:rFonts w:ascii="Calibri" w:hAnsi="Calibri" w:cs="Calibri"/>
            </w:rPr>
          </w:rPrChange>
        </w:rPr>
        <w:t xml:space="preserve"> </w:t>
      </w:r>
      <w:r w:rsidR="00EB1FBD" w:rsidRPr="009F2F65">
        <w:rPr>
          <w:rFonts w:ascii="Calibri" w:hAnsi="Calibri" w:cs="Calibri"/>
          <w:i/>
          <w:iCs/>
          <w:rPrChange w:id="53" w:author="Marie.Gillespie" w:date="2021-12-13T17:41:00Z">
            <w:rPr>
              <w:rFonts w:ascii="Calibri" w:hAnsi="Calibri" w:cs="Calibri"/>
            </w:rPr>
          </w:rPrChange>
        </w:rPr>
        <w:t>It</w:t>
      </w:r>
      <w:r w:rsidRPr="009F2F65">
        <w:rPr>
          <w:rFonts w:ascii="Calibri" w:hAnsi="Calibri" w:cs="Calibri"/>
          <w:i/>
          <w:iCs/>
          <w:rPrChange w:id="54" w:author="Marie.Gillespie" w:date="2021-12-13T17:41:00Z">
            <w:rPr>
              <w:rFonts w:ascii="Calibri" w:hAnsi="Calibri" w:cs="Calibri"/>
            </w:rPr>
          </w:rPrChange>
        </w:rPr>
        <w:t xml:space="preserve"> can provide an escape from the monotony of your own thoughts and create a </w:t>
      </w:r>
      <w:r w:rsidR="00EB1FBD" w:rsidRPr="009F2F65">
        <w:rPr>
          <w:rFonts w:ascii="Calibri" w:hAnsi="Calibri" w:cs="Calibri"/>
          <w:i/>
          <w:iCs/>
          <w:rPrChange w:id="55" w:author="Marie.Gillespie" w:date="2021-12-13T17:41:00Z">
            <w:rPr>
              <w:rFonts w:ascii="Calibri" w:hAnsi="Calibri" w:cs="Calibri"/>
            </w:rPr>
          </w:rPrChange>
        </w:rPr>
        <w:t>sense of belonging</w:t>
      </w:r>
      <w:r w:rsidR="00BD6617" w:rsidRPr="009F2F65">
        <w:rPr>
          <w:rFonts w:ascii="Calibri" w:hAnsi="Calibri" w:cs="Calibri"/>
          <w:i/>
          <w:iCs/>
          <w:rPrChange w:id="56" w:author="Marie.Gillespie" w:date="2021-12-13T17:41:00Z">
            <w:rPr>
              <w:rFonts w:ascii="Calibri" w:hAnsi="Calibri" w:cs="Calibri"/>
            </w:rPr>
          </w:rPrChange>
        </w:rPr>
        <w:t xml:space="preserve"> to your community</w:t>
      </w:r>
      <w:r w:rsidRPr="009F2F65">
        <w:rPr>
          <w:rFonts w:ascii="Calibri" w:hAnsi="Calibri" w:cs="Calibri"/>
          <w:i/>
          <w:iCs/>
          <w:rPrChange w:id="57" w:author="Marie.Gillespie" w:date="2021-12-13T17:41:00Z">
            <w:rPr>
              <w:rFonts w:ascii="Calibri" w:hAnsi="Calibri" w:cs="Calibri"/>
            </w:rPr>
          </w:rPrChange>
        </w:rPr>
        <w:t xml:space="preserve">. </w:t>
      </w:r>
    </w:p>
    <w:p w14:paraId="74AB72A9" w14:textId="77777777" w:rsidR="00586636" w:rsidRPr="00A42395" w:rsidRDefault="00586636">
      <w:pPr>
        <w:rPr>
          <w:rFonts w:ascii="Calibri" w:hAnsi="Calibri" w:cs="Calibri"/>
          <w:color w:val="000000" w:themeColor="text1"/>
        </w:rPr>
      </w:pPr>
    </w:p>
    <w:p w14:paraId="197B1EBE" w14:textId="5FE4EAE7" w:rsidR="00C8604E" w:rsidRPr="00A42395" w:rsidRDefault="00C8604E">
      <w:pPr>
        <w:rPr>
          <w:rFonts w:ascii="Calibri" w:hAnsi="Calibri" w:cs="Calibri"/>
        </w:rPr>
      </w:pPr>
      <w:r w:rsidRPr="00A42395">
        <w:rPr>
          <w:rFonts w:ascii="Calibri" w:hAnsi="Calibri" w:cs="Calibri"/>
        </w:rPr>
        <w:t>As well as having an importan</w:t>
      </w:r>
      <w:r w:rsidR="00F06FF7" w:rsidRPr="00A42395">
        <w:rPr>
          <w:rFonts w:ascii="Calibri" w:hAnsi="Calibri" w:cs="Calibri"/>
        </w:rPr>
        <w:t>t</w:t>
      </w:r>
      <w:r w:rsidRPr="00A42395">
        <w:rPr>
          <w:rFonts w:ascii="Calibri" w:hAnsi="Calibri" w:cs="Calibri"/>
        </w:rPr>
        <w:t xml:space="preserve"> impact on the individual, access to education and </w:t>
      </w:r>
      <w:r w:rsidR="00611F62" w:rsidRPr="00A42395">
        <w:rPr>
          <w:rFonts w:ascii="Calibri" w:hAnsi="Calibri" w:cs="Calibri"/>
        </w:rPr>
        <w:t xml:space="preserve">its </w:t>
      </w:r>
      <w:r w:rsidRPr="00A42395">
        <w:rPr>
          <w:rFonts w:ascii="Calibri" w:hAnsi="Calibri" w:cs="Calibri"/>
        </w:rPr>
        <w:t>related support networks have a huge impact on</w:t>
      </w:r>
      <w:r w:rsidR="00E571BA" w:rsidRPr="00A42395">
        <w:rPr>
          <w:rFonts w:ascii="Calibri" w:hAnsi="Calibri" w:cs="Calibri"/>
        </w:rPr>
        <w:t xml:space="preserve"> </w:t>
      </w:r>
      <w:r w:rsidR="00021336" w:rsidRPr="00A42395">
        <w:rPr>
          <w:rFonts w:ascii="Calibri" w:hAnsi="Calibri" w:cs="Calibri"/>
        </w:rPr>
        <w:t>people’s lives</w:t>
      </w:r>
      <w:r w:rsidRPr="00A42395">
        <w:rPr>
          <w:rFonts w:ascii="Calibri" w:hAnsi="Calibri" w:cs="Calibri"/>
        </w:rPr>
        <w:t xml:space="preserve"> worldwide. Whilst 3</w:t>
      </w:r>
      <w:r w:rsidR="00A03256" w:rsidRPr="00A42395">
        <w:rPr>
          <w:rFonts w:ascii="Calibri" w:hAnsi="Calibri" w:cs="Calibri"/>
        </w:rPr>
        <w:t>7</w:t>
      </w:r>
      <w:r w:rsidRPr="00A42395">
        <w:rPr>
          <w:rFonts w:ascii="Calibri" w:hAnsi="Calibri" w:cs="Calibri"/>
        </w:rPr>
        <w:t xml:space="preserve">% of young people attend </w:t>
      </w:r>
      <w:ins w:id="58" w:author="Marie.Gillespie" w:date="2021-12-13T17:41:00Z">
        <w:r w:rsidR="009F2F65">
          <w:rPr>
            <w:rFonts w:ascii="Calibri" w:hAnsi="Calibri" w:cs="Calibri"/>
          </w:rPr>
          <w:t>u</w:t>
        </w:r>
      </w:ins>
      <w:del w:id="59" w:author="Marie.Gillespie" w:date="2021-12-13T17:41:00Z">
        <w:r w:rsidRPr="00A42395" w:rsidDel="009F2F65">
          <w:rPr>
            <w:rFonts w:ascii="Calibri" w:hAnsi="Calibri" w:cs="Calibri"/>
          </w:rPr>
          <w:delText>U</w:delText>
        </w:r>
      </w:del>
      <w:r w:rsidRPr="00A42395">
        <w:rPr>
          <w:rFonts w:ascii="Calibri" w:hAnsi="Calibri" w:cs="Calibri"/>
        </w:rPr>
        <w:t xml:space="preserve">niversity globally, only </w:t>
      </w:r>
      <w:r w:rsidR="00A03256" w:rsidRPr="00A42395">
        <w:rPr>
          <w:rFonts w:ascii="Calibri" w:hAnsi="Calibri" w:cs="Calibri"/>
        </w:rPr>
        <w:t>3</w:t>
      </w:r>
      <w:r w:rsidRPr="00A42395">
        <w:rPr>
          <w:rFonts w:ascii="Calibri" w:hAnsi="Calibri" w:cs="Calibri"/>
        </w:rPr>
        <w:t>% of young refugees make it to higher education</w:t>
      </w:r>
      <w:r w:rsidR="00BB19B5" w:rsidRPr="00A42395">
        <w:rPr>
          <w:rFonts w:ascii="Calibri" w:hAnsi="Calibri" w:cs="Calibri"/>
        </w:rPr>
        <w:t xml:space="preserve"> (UNHCR, 2019)</w:t>
      </w:r>
      <w:r w:rsidRPr="00A42395">
        <w:rPr>
          <w:rFonts w:ascii="Calibri" w:hAnsi="Calibri" w:cs="Calibri"/>
        </w:rPr>
        <w:t>. Yet</w:t>
      </w:r>
      <w:ins w:id="60" w:author="Marie.Gillespie" w:date="2021-12-13T17:42:00Z">
        <w:r w:rsidR="009F2F65">
          <w:rPr>
            <w:rFonts w:ascii="Calibri" w:hAnsi="Calibri" w:cs="Calibri"/>
          </w:rPr>
          <w:t>,</w:t>
        </w:r>
      </w:ins>
      <w:r w:rsidRPr="00A42395">
        <w:rPr>
          <w:rFonts w:ascii="Calibri" w:hAnsi="Calibri" w:cs="Calibri"/>
        </w:rPr>
        <w:t xml:space="preserve"> when given the opportunity, initiatives such as the DAFI programme – which sponsors refugees to attend University – have shown </w:t>
      </w:r>
      <w:ins w:id="61" w:author="Marie.Gillespie" w:date="2021-12-13T17:42:00Z">
        <w:r w:rsidR="009F2F65">
          <w:rPr>
            <w:rFonts w:ascii="Calibri" w:hAnsi="Calibri" w:cs="Calibri"/>
          </w:rPr>
          <w:t xml:space="preserve">that </w:t>
        </w:r>
      </w:ins>
      <w:r w:rsidRPr="00A42395">
        <w:rPr>
          <w:rFonts w:ascii="Calibri" w:hAnsi="Calibri" w:cs="Calibri"/>
        </w:rPr>
        <w:t xml:space="preserve">access to higher education results in long-term </w:t>
      </w:r>
      <w:ins w:id="62" w:author="Marie.Gillespie" w:date="2021-12-13T17:42:00Z">
        <w:r w:rsidR="009F2F65">
          <w:rPr>
            <w:rFonts w:ascii="Calibri" w:hAnsi="Calibri" w:cs="Calibri"/>
          </w:rPr>
          <w:t xml:space="preserve">positive </w:t>
        </w:r>
      </w:ins>
      <w:r w:rsidRPr="00A42395">
        <w:rPr>
          <w:rFonts w:ascii="Calibri" w:hAnsi="Calibri" w:cs="Calibri"/>
        </w:rPr>
        <w:t xml:space="preserve">impacts on peace and stability in </w:t>
      </w:r>
      <w:ins w:id="63" w:author="Marie.Gillespie" w:date="2021-12-13T17:42:00Z">
        <w:r w:rsidR="009F2F65">
          <w:rPr>
            <w:rFonts w:ascii="Calibri" w:hAnsi="Calibri" w:cs="Calibri"/>
          </w:rPr>
          <w:t xml:space="preserve">the </w:t>
        </w:r>
      </w:ins>
      <w:r w:rsidRPr="00A42395">
        <w:rPr>
          <w:rFonts w:ascii="Calibri" w:hAnsi="Calibri" w:cs="Calibri"/>
        </w:rPr>
        <w:t>places from which their students have been displaced</w:t>
      </w:r>
      <w:r w:rsidR="006E080F" w:rsidRPr="00A42395">
        <w:rPr>
          <w:rFonts w:ascii="Calibri" w:hAnsi="Calibri" w:cs="Calibri"/>
        </w:rPr>
        <w:t xml:space="preserve"> (UNHCR, 2016).</w:t>
      </w:r>
    </w:p>
    <w:p w14:paraId="60AC704E" w14:textId="77777777" w:rsidR="00C8604E" w:rsidRPr="00A42395" w:rsidRDefault="00C8604E">
      <w:pPr>
        <w:rPr>
          <w:rFonts w:ascii="Calibri" w:hAnsi="Calibri" w:cs="Calibri"/>
          <w:color w:val="000000" w:themeColor="text1"/>
        </w:rPr>
      </w:pPr>
    </w:p>
    <w:p w14:paraId="595C8FD8" w14:textId="38773674" w:rsidR="009F2F65" w:rsidRDefault="009F2F65" w:rsidP="0087310B">
      <w:pPr>
        <w:rPr>
          <w:ins w:id="64" w:author="Marie.Gillespie" w:date="2021-12-13T17:42:00Z"/>
          <w:rFonts w:ascii="Calibri" w:hAnsi="Calibri" w:cs="Calibri"/>
        </w:rPr>
      </w:pPr>
      <w:ins w:id="65" w:author="Marie.Gillespie" w:date="2021-12-13T17:43:00Z">
        <w:r>
          <w:rPr>
            <w:rFonts w:ascii="Calibri" w:hAnsi="Calibri" w:cs="Calibri"/>
            <w:color w:val="000000" w:themeColor="text1"/>
          </w:rPr>
          <w:t>T</w:t>
        </w:r>
      </w:ins>
      <w:del w:id="66" w:author="Marie.Gillespie" w:date="2021-12-13T17:43:00Z">
        <w:r w:rsidR="00915F81" w:rsidRPr="00A42395" w:rsidDel="009F2F65">
          <w:rPr>
            <w:rFonts w:ascii="Calibri" w:hAnsi="Calibri" w:cs="Calibri"/>
            <w:color w:val="000000" w:themeColor="text1"/>
          </w:rPr>
          <w:delText>In line with t</w:delText>
        </w:r>
      </w:del>
      <w:r w:rsidR="00915F81" w:rsidRPr="00A42395">
        <w:rPr>
          <w:rFonts w:ascii="Calibri" w:hAnsi="Calibri" w:cs="Calibri"/>
          <w:color w:val="000000" w:themeColor="text1"/>
        </w:rPr>
        <w:t>he OU’s core mission statement to ‘</w:t>
      </w:r>
      <w:r w:rsidR="00915F81" w:rsidRPr="00A42395">
        <w:rPr>
          <w:rFonts w:ascii="Calibri" w:eastAsia="Times New Roman" w:hAnsi="Calibri" w:cs="Calibri"/>
          <w:color w:val="000000" w:themeColor="text1"/>
          <w:shd w:val="clear" w:color="auto" w:fill="FFFFFF"/>
        </w:rPr>
        <w:t>promote educational opportunity and social justice by providing high-quality university education to all who wish to realise their ambitions’</w:t>
      </w:r>
      <w:r w:rsidR="00247FBC" w:rsidRPr="00A42395">
        <w:rPr>
          <w:rFonts w:ascii="Calibri" w:eastAsia="Times New Roman" w:hAnsi="Calibri" w:cs="Calibri"/>
          <w:color w:val="000000" w:themeColor="text1"/>
          <w:shd w:val="clear" w:color="auto" w:fill="FFFFFF"/>
        </w:rPr>
        <w:t xml:space="preserve"> (Open University, 2021)</w:t>
      </w:r>
      <w:r w:rsidR="005A1A20" w:rsidRPr="00A42395">
        <w:rPr>
          <w:rFonts w:ascii="Calibri" w:eastAsia="Times New Roman" w:hAnsi="Calibri" w:cs="Calibri"/>
          <w:color w:val="000000" w:themeColor="text1"/>
          <w:shd w:val="clear" w:color="auto" w:fill="FFFFFF"/>
        </w:rPr>
        <w:t>,</w:t>
      </w:r>
      <w:r w:rsidR="00915F81" w:rsidRPr="00A42395">
        <w:rPr>
          <w:rFonts w:ascii="Calibri" w:hAnsi="Calibri" w:cs="Calibri"/>
        </w:rPr>
        <w:t xml:space="preserve"> </w:t>
      </w:r>
    </w:p>
    <w:p w14:paraId="0A68E528" w14:textId="77777777" w:rsidR="009F2F65" w:rsidRDefault="009F2F65" w:rsidP="0087310B">
      <w:pPr>
        <w:rPr>
          <w:ins w:id="67" w:author="Marie.Gillespie" w:date="2021-12-13T17:42:00Z"/>
          <w:rFonts w:ascii="Calibri" w:hAnsi="Calibri" w:cs="Calibri"/>
        </w:rPr>
      </w:pPr>
    </w:p>
    <w:p w14:paraId="48E0BD42" w14:textId="1F017F6E" w:rsidR="00435E01" w:rsidRPr="00A42395" w:rsidRDefault="009F2F65" w:rsidP="009F2F65">
      <w:pPr>
        <w:ind w:left="720"/>
        <w:rPr>
          <w:rFonts w:ascii="Calibri" w:hAnsi="Calibri" w:cs="Calibri"/>
        </w:rPr>
        <w:pPrChange w:id="68" w:author="Marie.Gillespie" w:date="2021-12-13T17:43:00Z">
          <w:pPr/>
        </w:pPrChange>
      </w:pPr>
      <w:ins w:id="69" w:author="Marie.Gillespie" w:date="2021-12-13T17:43:00Z">
        <w:r w:rsidRPr="009F2F65">
          <w:rPr>
            <w:rFonts w:ascii="Calibri" w:hAnsi="Calibri" w:cs="Calibri"/>
            <w:i/>
            <w:iCs/>
            <w:rPrChange w:id="70" w:author="Marie.Gillespie" w:date="2021-12-13T17:43:00Z">
              <w:rPr>
                <w:rFonts w:ascii="Calibri" w:hAnsi="Calibri" w:cs="Calibri"/>
              </w:rPr>
            </w:rPrChange>
          </w:rPr>
          <w:t>T</w:t>
        </w:r>
      </w:ins>
      <w:del w:id="71" w:author="Marie.Gillespie" w:date="2021-12-13T17:43:00Z">
        <w:r w:rsidR="006F3C13" w:rsidRPr="009F2F65" w:rsidDel="009F2F65">
          <w:rPr>
            <w:rFonts w:ascii="Calibri" w:hAnsi="Calibri" w:cs="Calibri"/>
            <w:i/>
            <w:iCs/>
            <w:rPrChange w:id="72" w:author="Marie.Gillespie" w:date="2021-12-13T17:43:00Z">
              <w:rPr>
                <w:rFonts w:ascii="Calibri" w:hAnsi="Calibri" w:cs="Calibri"/>
              </w:rPr>
            </w:rPrChange>
          </w:rPr>
          <w:delText>t</w:delText>
        </w:r>
      </w:del>
      <w:r w:rsidR="006F3C13" w:rsidRPr="009F2F65">
        <w:rPr>
          <w:rFonts w:ascii="Calibri" w:hAnsi="Calibri" w:cs="Calibri"/>
          <w:i/>
          <w:iCs/>
          <w:rPrChange w:id="73" w:author="Marie.Gillespie" w:date="2021-12-13T17:43:00Z">
            <w:rPr>
              <w:rFonts w:ascii="Calibri" w:hAnsi="Calibri" w:cs="Calibri"/>
            </w:rPr>
          </w:rPrChange>
        </w:rPr>
        <w:t xml:space="preserve">he </w:t>
      </w:r>
      <w:ins w:id="74" w:author="Marie.Gillespie" w:date="2021-12-13T17:42:00Z">
        <w:r w:rsidRPr="009F2F65">
          <w:rPr>
            <w:rFonts w:ascii="Calibri" w:hAnsi="Calibri" w:cs="Calibri"/>
            <w:i/>
            <w:iCs/>
            <w:rPrChange w:id="75" w:author="Marie.Gillespie" w:date="2021-12-13T17:43:00Z">
              <w:rPr>
                <w:rFonts w:ascii="Calibri" w:hAnsi="Calibri" w:cs="Calibri"/>
              </w:rPr>
            </w:rPrChange>
          </w:rPr>
          <w:t xml:space="preserve">OU’s </w:t>
        </w:r>
      </w:ins>
      <w:del w:id="76" w:author="Marie.Gillespie" w:date="2021-12-13T17:42:00Z">
        <w:r w:rsidR="002B49DE" w:rsidRPr="009F2F65" w:rsidDel="009F2F65">
          <w:rPr>
            <w:rFonts w:ascii="Calibri" w:hAnsi="Calibri" w:cs="Calibri"/>
            <w:i/>
            <w:iCs/>
            <w:rPrChange w:id="77" w:author="Marie.Gillespie" w:date="2021-12-13T17:43:00Z">
              <w:rPr>
                <w:rFonts w:ascii="Calibri" w:hAnsi="Calibri" w:cs="Calibri"/>
              </w:rPr>
            </w:rPrChange>
          </w:rPr>
          <w:delText>University’s</w:delText>
        </w:r>
      </w:del>
      <w:r w:rsidR="006F3C13" w:rsidRPr="009F2F65">
        <w:rPr>
          <w:rFonts w:ascii="Calibri" w:hAnsi="Calibri" w:cs="Calibri"/>
          <w:i/>
          <w:iCs/>
          <w:rPrChange w:id="78" w:author="Marie.Gillespie" w:date="2021-12-13T17:43:00Z">
            <w:rPr>
              <w:rFonts w:ascii="Calibri" w:hAnsi="Calibri" w:cs="Calibri"/>
            </w:rPr>
          </w:rPrChange>
        </w:rPr>
        <w:t xml:space="preserve"> application to become a University of Sanctuary is </w:t>
      </w:r>
      <w:del w:id="79" w:author="Marie.Gillespie" w:date="2021-12-13T17:43:00Z">
        <w:r w:rsidR="006F3C13" w:rsidRPr="009F2F65" w:rsidDel="009F2F65">
          <w:rPr>
            <w:rFonts w:ascii="Calibri" w:hAnsi="Calibri" w:cs="Calibri"/>
            <w:i/>
            <w:iCs/>
            <w:rPrChange w:id="80" w:author="Marie.Gillespie" w:date="2021-12-13T17:43:00Z">
              <w:rPr>
                <w:rFonts w:ascii="Calibri" w:hAnsi="Calibri" w:cs="Calibri"/>
              </w:rPr>
            </w:rPrChange>
          </w:rPr>
          <w:delText xml:space="preserve">therefore </w:delText>
        </w:r>
      </w:del>
      <w:r w:rsidR="006F3C13" w:rsidRPr="009F2F65">
        <w:rPr>
          <w:rFonts w:ascii="Calibri" w:hAnsi="Calibri" w:cs="Calibri"/>
          <w:i/>
          <w:iCs/>
          <w:rPrChange w:id="81" w:author="Marie.Gillespie" w:date="2021-12-13T17:43:00Z">
            <w:rPr>
              <w:rFonts w:ascii="Calibri" w:hAnsi="Calibri" w:cs="Calibri"/>
            </w:rPr>
          </w:rPrChange>
        </w:rPr>
        <w:t xml:space="preserve">an exciting opportunity </w:t>
      </w:r>
      <w:r w:rsidR="009A2309" w:rsidRPr="009F2F65">
        <w:rPr>
          <w:rFonts w:ascii="Calibri" w:hAnsi="Calibri" w:cs="Calibri"/>
          <w:i/>
          <w:iCs/>
          <w:rPrChange w:id="82" w:author="Marie.Gillespie" w:date="2021-12-13T17:43:00Z">
            <w:rPr>
              <w:rFonts w:ascii="Calibri" w:hAnsi="Calibri" w:cs="Calibri"/>
            </w:rPr>
          </w:rPrChange>
        </w:rPr>
        <w:t xml:space="preserve">for </w:t>
      </w:r>
      <w:r w:rsidR="00775F3F" w:rsidRPr="009F2F65">
        <w:rPr>
          <w:rFonts w:ascii="Calibri" w:hAnsi="Calibri" w:cs="Calibri"/>
          <w:i/>
          <w:iCs/>
          <w:rPrChange w:id="83" w:author="Marie.Gillespie" w:date="2021-12-13T17:43:00Z">
            <w:rPr>
              <w:rFonts w:ascii="Calibri" w:hAnsi="Calibri" w:cs="Calibri"/>
            </w:rPr>
          </w:rPrChange>
        </w:rPr>
        <w:t xml:space="preserve">all of us </w:t>
      </w:r>
      <w:r w:rsidR="002E6E05" w:rsidRPr="009F2F65">
        <w:rPr>
          <w:rFonts w:ascii="Calibri" w:hAnsi="Calibri" w:cs="Calibri"/>
          <w:i/>
          <w:iCs/>
          <w:rPrChange w:id="84" w:author="Marie.Gillespie" w:date="2021-12-13T17:43:00Z">
            <w:rPr>
              <w:rFonts w:ascii="Calibri" w:hAnsi="Calibri" w:cs="Calibri"/>
            </w:rPr>
          </w:rPrChange>
        </w:rPr>
        <w:t xml:space="preserve">right here </w:t>
      </w:r>
      <w:r w:rsidR="00775F3F" w:rsidRPr="009F2F65">
        <w:rPr>
          <w:rFonts w:ascii="Calibri" w:hAnsi="Calibri" w:cs="Calibri"/>
          <w:i/>
          <w:iCs/>
          <w:rPrChange w:id="85" w:author="Marie.Gillespie" w:date="2021-12-13T17:43:00Z">
            <w:rPr>
              <w:rFonts w:ascii="Calibri" w:hAnsi="Calibri" w:cs="Calibri"/>
            </w:rPr>
          </w:rPrChange>
        </w:rPr>
        <w:t xml:space="preserve">at the OU </w:t>
      </w:r>
      <w:r w:rsidR="006F3C13" w:rsidRPr="009F2F65">
        <w:rPr>
          <w:rFonts w:ascii="Calibri" w:hAnsi="Calibri" w:cs="Calibri"/>
          <w:i/>
          <w:iCs/>
          <w:rPrChange w:id="86" w:author="Marie.Gillespie" w:date="2021-12-13T17:43:00Z">
            <w:rPr>
              <w:rFonts w:ascii="Calibri" w:hAnsi="Calibri" w:cs="Calibri"/>
            </w:rPr>
          </w:rPrChange>
        </w:rPr>
        <w:t xml:space="preserve">to come together </w:t>
      </w:r>
      <w:r w:rsidR="003C3870" w:rsidRPr="009F2F65">
        <w:rPr>
          <w:rFonts w:ascii="Calibri" w:hAnsi="Calibri" w:cs="Calibri"/>
          <w:i/>
          <w:iCs/>
          <w:rPrChange w:id="87" w:author="Marie.Gillespie" w:date="2021-12-13T17:43:00Z">
            <w:rPr>
              <w:rFonts w:ascii="Calibri" w:hAnsi="Calibri" w:cs="Calibri"/>
            </w:rPr>
          </w:rPrChange>
        </w:rPr>
        <w:t>and</w:t>
      </w:r>
      <w:r w:rsidR="00551C0B" w:rsidRPr="009F2F65">
        <w:rPr>
          <w:rFonts w:ascii="Calibri" w:hAnsi="Calibri" w:cs="Calibri"/>
          <w:i/>
          <w:iCs/>
          <w:rPrChange w:id="88" w:author="Marie.Gillespie" w:date="2021-12-13T17:43:00Z">
            <w:rPr>
              <w:rFonts w:ascii="Calibri" w:hAnsi="Calibri" w:cs="Calibri"/>
            </w:rPr>
          </w:rPrChange>
        </w:rPr>
        <w:t xml:space="preserve"> foster the creation of a more tolerant,</w:t>
      </w:r>
      <w:r w:rsidR="006F3C13" w:rsidRPr="009F2F65">
        <w:rPr>
          <w:rFonts w:ascii="Calibri" w:hAnsi="Calibri" w:cs="Calibri"/>
          <w:i/>
          <w:iCs/>
          <w:rPrChange w:id="89" w:author="Marie.Gillespie" w:date="2021-12-13T17:43:00Z">
            <w:rPr>
              <w:rFonts w:ascii="Calibri" w:hAnsi="Calibri" w:cs="Calibri"/>
            </w:rPr>
          </w:rPrChange>
        </w:rPr>
        <w:t xml:space="preserve"> welcoming and safe </w:t>
      </w:r>
      <w:r w:rsidR="00551C0B" w:rsidRPr="009F2F65">
        <w:rPr>
          <w:rFonts w:ascii="Calibri" w:hAnsi="Calibri" w:cs="Calibri"/>
          <w:i/>
          <w:iCs/>
          <w:rPrChange w:id="90" w:author="Marie.Gillespie" w:date="2021-12-13T17:43:00Z">
            <w:rPr>
              <w:rFonts w:ascii="Calibri" w:hAnsi="Calibri" w:cs="Calibri"/>
            </w:rPr>
          </w:rPrChange>
        </w:rPr>
        <w:t>society</w:t>
      </w:r>
      <w:r w:rsidR="00CB3038" w:rsidRPr="009F2F65">
        <w:rPr>
          <w:rFonts w:ascii="Calibri" w:hAnsi="Calibri" w:cs="Calibri"/>
          <w:i/>
          <w:iCs/>
          <w:rPrChange w:id="91" w:author="Marie.Gillespie" w:date="2021-12-13T17:43:00Z">
            <w:rPr>
              <w:rFonts w:ascii="Calibri" w:hAnsi="Calibri" w:cs="Calibri"/>
            </w:rPr>
          </w:rPrChange>
        </w:rPr>
        <w:t xml:space="preserve">. </w:t>
      </w:r>
      <w:r w:rsidR="00B535CE" w:rsidRPr="009F2F65">
        <w:rPr>
          <w:rFonts w:ascii="Calibri" w:hAnsi="Calibri" w:cs="Calibri"/>
          <w:i/>
          <w:iCs/>
          <w:rPrChange w:id="92" w:author="Marie.Gillespie" w:date="2021-12-13T17:43:00Z">
            <w:rPr>
              <w:rFonts w:ascii="Calibri" w:hAnsi="Calibri" w:cs="Calibri"/>
            </w:rPr>
          </w:rPrChange>
        </w:rPr>
        <w:t>S</w:t>
      </w:r>
      <w:r w:rsidR="00CB3038" w:rsidRPr="009F2F65">
        <w:rPr>
          <w:rFonts w:ascii="Calibri" w:hAnsi="Calibri" w:cs="Calibri"/>
          <w:i/>
          <w:iCs/>
          <w:rPrChange w:id="93" w:author="Marie.Gillespie" w:date="2021-12-13T17:43:00Z">
            <w:rPr>
              <w:rFonts w:ascii="Calibri" w:hAnsi="Calibri" w:cs="Calibri"/>
            </w:rPr>
          </w:rPrChange>
        </w:rPr>
        <w:t>tudents</w:t>
      </w:r>
      <w:r w:rsidR="00435E01" w:rsidRPr="009F2F65">
        <w:rPr>
          <w:rFonts w:ascii="Calibri" w:hAnsi="Calibri" w:cs="Calibri"/>
          <w:i/>
          <w:iCs/>
          <w:rPrChange w:id="94" w:author="Marie.Gillespie" w:date="2021-12-13T17:43:00Z">
            <w:rPr>
              <w:rFonts w:ascii="Calibri" w:hAnsi="Calibri" w:cs="Calibri"/>
            </w:rPr>
          </w:rPrChange>
        </w:rPr>
        <w:t xml:space="preserve"> and staff can stand alongside those from unstable </w:t>
      </w:r>
      <w:del w:id="95" w:author="Marie.Gillespie" w:date="2021-12-13T17:43:00Z">
        <w:r w:rsidR="00435E01" w:rsidRPr="009F2F65" w:rsidDel="009F2F65">
          <w:rPr>
            <w:rFonts w:ascii="Calibri" w:hAnsi="Calibri" w:cs="Calibri"/>
            <w:i/>
            <w:iCs/>
            <w:rPrChange w:id="96" w:author="Marie.Gillespie" w:date="2021-12-13T17:43:00Z">
              <w:rPr>
                <w:rFonts w:ascii="Calibri" w:hAnsi="Calibri" w:cs="Calibri"/>
              </w:rPr>
            </w:rPrChange>
          </w:rPr>
          <w:delText>im</w:delText>
        </w:r>
      </w:del>
      <w:r w:rsidR="00435E01" w:rsidRPr="009F2F65">
        <w:rPr>
          <w:rFonts w:ascii="Calibri" w:hAnsi="Calibri" w:cs="Calibri"/>
          <w:i/>
          <w:iCs/>
          <w:rPrChange w:id="97" w:author="Marie.Gillespie" w:date="2021-12-13T17:43:00Z">
            <w:rPr>
              <w:rFonts w:ascii="Calibri" w:hAnsi="Calibri" w:cs="Calibri"/>
            </w:rPr>
          </w:rPrChange>
        </w:rPr>
        <w:t>migration backgrounds and support each other in achieving our hopes and dreams</w:t>
      </w:r>
      <w:r w:rsidR="00846F56" w:rsidRPr="009F2F65">
        <w:rPr>
          <w:rFonts w:ascii="Calibri" w:hAnsi="Calibri" w:cs="Calibri"/>
          <w:i/>
          <w:iCs/>
          <w:rPrChange w:id="98" w:author="Marie.Gillespie" w:date="2021-12-13T17:43:00Z">
            <w:rPr>
              <w:rFonts w:ascii="Calibri" w:hAnsi="Calibri" w:cs="Calibri"/>
            </w:rPr>
          </w:rPrChange>
        </w:rPr>
        <w:t>, career goals</w:t>
      </w:r>
      <w:r w:rsidR="003852A2" w:rsidRPr="009F2F65">
        <w:rPr>
          <w:rFonts w:ascii="Calibri" w:hAnsi="Calibri" w:cs="Calibri"/>
          <w:i/>
          <w:iCs/>
          <w:rPrChange w:id="99" w:author="Marie.Gillespie" w:date="2021-12-13T17:43:00Z">
            <w:rPr>
              <w:rFonts w:ascii="Calibri" w:hAnsi="Calibri" w:cs="Calibri"/>
            </w:rPr>
          </w:rPrChange>
        </w:rPr>
        <w:t xml:space="preserve"> and</w:t>
      </w:r>
      <w:r w:rsidR="00B535CE" w:rsidRPr="009F2F65">
        <w:rPr>
          <w:rFonts w:ascii="Calibri" w:hAnsi="Calibri" w:cs="Calibri"/>
          <w:i/>
          <w:iCs/>
          <w:rPrChange w:id="100" w:author="Marie.Gillespie" w:date="2021-12-13T17:43:00Z">
            <w:rPr>
              <w:rFonts w:ascii="Calibri" w:hAnsi="Calibri" w:cs="Calibri"/>
            </w:rPr>
          </w:rPrChange>
        </w:rPr>
        <w:t xml:space="preserve"> </w:t>
      </w:r>
      <w:r w:rsidR="00C27CB7" w:rsidRPr="009F2F65">
        <w:rPr>
          <w:rFonts w:ascii="Calibri" w:hAnsi="Calibri" w:cs="Calibri"/>
          <w:i/>
          <w:iCs/>
          <w:rPrChange w:id="101" w:author="Marie.Gillespie" w:date="2021-12-13T17:43:00Z">
            <w:rPr>
              <w:rFonts w:ascii="Calibri" w:hAnsi="Calibri" w:cs="Calibri"/>
            </w:rPr>
          </w:rPrChange>
        </w:rPr>
        <w:t>mak</w:t>
      </w:r>
      <w:r w:rsidR="00382463" w:rsidRPr="009F2F65">
        <w:rPr>
          <w:rFonts w:ascii="Calibri" w:hAnsi="Calibri" w:cs="Calibri"/>
          <w:i/>
          <w:iCs/>
          <w:rPrChange w:id="102" w:author="Marie.Gillespie" w:date="2021-12-13T17:43:00Z">
            <w:rPr>
              <w:rFonts w:ascii="Calibri" w:hAnsi="Calibri" w:cs="Calibri"/>
            </w:rPr>
          </w:rPrChange>
        </w:rPr>
        <w:t>e</w:t>
      </w:r>
      <w:r w:rsidR="00C27CB7" w:rsidRPr="009F2F65">
        <w:rPr>
          <w:rFonts w:ascii="Calibri" w:hAnsi="Calibri" w:cs="Calibri"/>
          <w:i/>
          <w:iCs/>
          <w:rPrChange w:id="103" w:author="Marie.Gillespie" w:date="2021-12-13T17:43:00Z">
            <w:rPr>
              <w:rFonts w:ascii="Calibri" w:hAnsi="Calibri" w:cs="Calibri"/>
            </w:rPr>
          </w:rPrChange>
        </w:rPr>
        <w:t xml:space="preserve"> long-lasting friendships</w:t>
      </w:r>
      <w:r w:rsidR="002825CD" w:rsidRPr="009F2F65">
        <w:rPr>
          <w:rFonts w:ascii="Calibri" w:hAnsi="Calibri" w:cs="Calibri"/>
          <w:i/>
          <w:iCs/>
          <w:rPrChange w:id="104" w:author="Marie.Gillespie" w:date="2021-12-13T17:43:00Z">
            <w:rPr>
              <w:rFonts w:ascii="Calibri" w:hAnsi="Calibri" w:cs="Calibri"/>
            </w:rPr>
          </w:rPrChange>
        </w:rPr>
        <w:t xml:space="preserve"> –</w:t>
      </w:r>
      <w:r w:rsidR="00C27CB7" w:rsidRPr="009F2F65">
        <w:rPr>
          <w:rFonts w:ascii="Calibri" w:hAnsi="Calibri" w:cs="Calibri"/>
          <w:i/>
          <w:iCs/>
          <w:rPrChange w:id="105" w:author="Marie.Gillespie" w:date="2021-12-13T17:43:00Z">
            <w:rPr>
              <w:rFonts w:ascii="Calibri" w:hAnsi="Calibri" w:cs="Calibri"/>
            </w:rPr>
          </w:rPrChange>
        </w:rPr>
        <w:t xml:space="preserve"> </w:t>
      </w:r>
      <w:r w:rsidR="002825CD" w:rsidRPr="009F2F65">
        <w:rPr>
          <w:rFonts w:ascii="Calibri" w:hAnsi="Calibri" w:cs="Calibri"/>
          <w:i/>
          <w:iCs/>
          <w:rPrChange w:id="106" w:author="Marie.Gillespie" w:date="2021-12-13T17:43:00Z">
            <w:rPr>
              <w:rFonts w:ascii="Calibri" w:hAnsi="Calibri" w:cs="Calibri"/>
            </w:rPr>
          </w:rPrChange>
        </w:rPr>
        <w:t xml:space="preserve">all </w:t>
      </w:r>
      <w:r w:rsidR="003852A2" w:rsidRPr="009F2F65">
        <w:rPr>
          <w:rFonts w:ascii="Calibri" w:hAnsi="Calibri" w:cs="Calibri"/>
          <w:i/>
          <w:iCs/>
          <w:rPrChange w:id="107" w:author="Marie.Gillespie" w:date="2021-12-13T17:43:00Z">
            <w:rPr>
              <w:rFonts w:ascii="Calibri" w:hAnsi="Calibri" w:cs="Calibri"/>
            </w:rPr>
          </w:rPrChange>
        </w:rPr>
        <w:t xml:space="preserve">whilst having </w:t>
      </w:r>
      <w:r w:rsidR="00C27CB7" w:rsidRPr="009F2F65">
        <w:rPr>
          <w:rFonts w:ascii="Calibri" w:hAnsi="Calibri" w:cs="Calibri"/>
          <w:i/>
          <w:iCs/>
          <w:rPrChange w:id="108" w:author="Marie.Gillespie" w:date="2021-12-13T17:43:00Z">
            <w:rPr>
              <w:rFonts w:ascii="Calibri" w:hAnsi="Calibri" w:cs="Calibri"/>
            </w:rPr>
          </w:rPrChange>
        </w:rPr>
        <w:t>a</w:t>
      </w:r>
      <w:r w:rsidR="002E6E05" w:rsidRPr="009F2F65">
        <w:rPr>
          <w:rFonts w:ascii="Calibri" w:hAnsi="Calibri" w:cs="Calibri"/>
          <w:i/>
          <w:iCs/>
          <w:rPrChange w:id="109" w:author="Marie.Gillespie" w:date="2021-12-13T17:43:00Z">
            <w:rPr>
              <w:rFonts w:ascii="Calibri" w:hAnsi="Calibri" w:cs="Calibri"/>
            </w:rPr>
          </w:rPrChange>
        </w:rPr>
        <w:t xml:space="preserve">n important impact on peace and equality </w:t>
      </w:r>
      <w:r w:rsidR="005D3C92" w:rsidRPr="009F2F65">
        <w:rPr>
          <w:rFonts w:ascii="Calibri" w:hAnsi="Calibri" w:cs="Calibri"/>
          <w:i/>
          <w:iCs/>
          <w:rPrChange w:id="110" w:author="Marie.Gillespie" w:date="2021-12-13T17:43:00Z">
            <w:rPr>
              <w:rFonts w:ascii="Calibri" w:hAnsi="Calibri" w:cs="Calibri"/>
            </w:rPr>
          </w:rPrChange>
        </w:rPr>
        <w:t>in the wider world</w:t>
      </w:r>
      <w:r w:rsidR="002E6E05" w:rsidRPr="00A42395">
        <w:rPr>
          <w:rFonts w:ascii="Calibri" w:hAnsi="Calibri" w:cs="Calibri"/>
        </w:rPr>
        <w:t>.</w:t>
      </w:r>
    </w:p>
    <w:p w14:paraId="4C8C062D" w14:textId="32D5B780" w:rsidR="005172FF" w:rsidRPr="00A42395" w:rsidRDefault="005172FF" w:rsidP="0087310B">
      <w:pPr>
        <w:rPr>
          <w:rFonts w:ascii="Calibri" w:hAnsi="Calibri" w:cs="Calibri"/>
        </w:rPr>
      </w:pPr>
    </w:p>
    <w:p w14:paraId="1E890685" w14:textId="77777777" w:rsidR="009F2F65" w:rsidRDefault="005172FF" w:rsidP="0087310B">
      <w:pPr>
        <w:rPr>
          <w:ins w:id="111" w:author="Marie.Gillespie" w:date="2021-12-13T17:43:00Z"/>
          <w:rFonts w:ascii="Calibri" w:hAnsi="Calibri" w:cs="Calibri"/>
        </w:rPr>
      </w:pPr>
      <w:r w:rsidRPr="00A42395">
        <w:rPr>
          <w:rFonts w:ascii="Calibri" w:hAnsi="Calibri" w:cs="Calibri"/>
        </w:rPr>
        <w:t>As well as my work at Care4Calais, I am also an OU Psychology student with a keen interest in intercultural relations and mental health care. Studies have suggested that asylum seekers are five times more likely to struggle with their mental health</w:t>
      </w:r>
      <w:r w:rsidR="006F1F8E" w:rsidRPr="00A42395">
        <w:rPr>
          <w:rFonts w:ascii="Calibri" w:hAnsi="Calibri" w:cs="Calibri"/>
        </w:rPr>
        <w:t xml:space="preserve"> (Mental Health Foundation, 2016)</w:t>
      </w:r>
      <w:r w:rsidRPr="00A42395">
        <w:rPr>
          <w:rFonts w:ascii="Calibri" w:hAnsi="Calibri" w:cs="Calibri"/>
        </w:rPr>
        <w:t xml:space="preserve"> and this is something I have seen reflected in the people I have supported this past year. </w:t>
      </w:r>
    </w:p>
    <w:p w14:paraId="35FC53F6" w14:textId="77777777" w:rsidR="009F2F65" w:rsidRDefault="009F2F65" w:rsidP="0087310B">
      <w:pPr>
        <w:rPr>
          <w:ins w:id="112" w:author="Marie.Gillespie" w:date="2021-12-13T17:43:00Z"/>
          <w:rFonts w:ascii="Calibri" w:hAnsi="Calibri" w:cs="Calibri"/>
        </w:rPr>
      </w:pPr>
    </w:p>
    <w:p w14:paraId="4BED8A75" w14:textId="5EFD4992" w:rsidR="005172FF" w:rsidRPr="00A42395" w:rsidRDefault="005172FF" w:rsidP="0087310B">
      <w:pPr>
        <w:rPr>
          <w:rFonts w:ascii="Calibri" w:hAnsi="Calibri" w:cs="Calibri"/>
        </w:rPr>
      </w:pPr>
      <w:r w:rsidRPr="00A42395">
        <w:rPr>
          <w:rFonts w:ascii="Calibri" w:hAnsi="Calibri" w:cs="Calibri"/>
        </w:rPr>
        <w:t xml:space="preserve">A large part of our work </w:t>
      </w:r>
      <w:r w:rsidR="009543AE" w:rsidRPr="00A42395">
        <w:rPr>
          <w:rFonts w:ascii="Calibri" w:hAnsi="Calibri" w:cs="Calibri"/>
        </w:rPr>
        <w:t xml:space="preserve">at Care4Calais </w:t>
      </w:r>
      <w:r w:rsidRPr="00A42395">
        <w:rPr>
          <w:rFonts w:ascii="Calibri" w:hAnsi="Calibri" w:cs="Calibri"/>
        </w:rPr>
        <w:t xml:space="preserve">is signposting people to the appropriate support whether that be their GPs, psychiatrists, </w:t>
      </w:r>
      <w:r w:rsidR="00AC55FB" w:rsidRPr="00A42395">
        <w:rPr>
          <w:rFonts w:ascii="Calibri" w:hAnsi="Calibri" w:cs="Calibri"/>
        </w:rPr>
        <w:t>counsellors,</w:t>
      </w:r>
      <w:r w:rsidRPr="00A42395">
        <w:rPr>
          <w:rFonts w:ascii="Calibri" w:hAnsi="Calibri" w:cs="Calibri"/>
        </w:rPr>
        <w:t xml:space="preserve"> or social workers and supporting them through their appointments, as often language can be a barrier to accessing care in the UK. When the OU becomes a City of Sanctuary, students will have the unique opportunity to become another layer of </w:t>
      </w:r>
      <w:r w:rsidR="003D5F06" w:rsidRPr="00A42395">
        <w:rPr>
          <w:rFonts w:ascii="Calibri" w:hAnsi="Calibri" w:cs="Calibri"/>
        </w:rPr>
        <w:t xml:space="preserve">peer </w:t>
      </w:r>
      <w:r w:rsidRPr="00A42395">
        <w:rPr>
          <w:rFonts w:ascii="Calibri" w:hAnsi="Calibri" w:cs="Calibri"/>
        </w:rPr>
        <w:t xml:space="preserve">support for </w:t>
      </w:r>
      <w:r w:rsidR="0063302C" w:rsidRPr="00A42395">
        <w:rPr>
          <w:rFonts w:ascii="Calibri" w:hAnsi="Calibri" w:cs="Calibri"/>
        </w:rPr>
        <w:t>forced migrants, able to lend a listening ear, signpost to the right support and give friendly reassurance that</w:t>
      </w:r>
      <w:r w:rsidR="0069479A" w:rsidRPr="00A42395">
        <w:rPr>
          <w:rFonts w:ascii="Calibri" w:hAnsi="Calibri" w:cs="Calibri"/>
        </w:rPr>
        <w:t xml:space="preserve"> somebody is there, someone cares and that their </w:t>
      </w:r>
      <w:r w:rsidR="00D2798A" w:rsidRPr="00A42395">
        <w:rPr>
          <w:rFonts w:ascii="Calibri" w:hAnsi="Calibri" w:cs="Calibri"/>
        </w:rPr>
        <w:t xml:space="preserve">stories and </w:t>
      </w:r>
      <w:r w:rsidR="0069479A" w:rsidRPr="00A42395">
        <w:rPr>
          <w:rFonts w:ascii="Calibri" w:hAnsi="Calibri" w:cs="Calibri"/>
        </w:rPr>
        <w:t>lives are important.</w:t>
      </w:r>
    </w:p>
    <w:p w14:paraId="667FC996" w14:textId="77777777" w:rsidR="00EF3937" w:rsidRPr="00A42395" w:rsidRDefault="00EF3937">
      <w:pPr>
        <w:rPr>
          <w:rFonts w:ascii="Calibri" w:hAnsi="Calibri" w:cs="Calibri"/>
          <w:b/>
          <w:bCs/>
          <w:u w:val="single"/>
        </w:rPr>
      </w:pPr>
    </w:p>
    <w:p w14:paraId="26D98975" w14:textId="01A09288" w:rsidR="00C74727" w:rsidRPr="00A42395" w:rsidRDefault="00C74727">
      <w:pPr>
        <w:rPr>
          <w:rFonts w:ascii="Calibri" w:hAnsi="Calibri" w:cs="Calibri"/>
          <w:b/>
          <w:bCs/>
          <w:u w:val="single"/>
        </w:rPr>
      </w:pPr>
      <w:r w:rsidRPr="00A42395">
        <w:rPr>
          <w:rFonts w:ascii="Calibri" w:hAnsi="Calibri" w:cs="Calibri"/>
          <w:b/>
          <w:bCs/>
          <w:u w:val="single"/>
        </w:rPr>
        <w:t>What you can do</w:t>
      </w:r>
      <w:ins w:id="113" w:author="Marie.Gillespie" w:date="2021-12-13T17:44:00Z">
        <w:r w:rsidR="009F2F65">
          <w:rPr>
            <w:rFonts w:ascii="Calibri" w:hAnsi="Calibri" w:cs="Calibri"/>
            <w:b/>
            <w:bCs/>
            <w:u w:val="single"/>
          </w:rPr>
          <w:t xml:space="preserve"> as an OU student to help</w:t>
        </w:r>
      </w:ins>
    </w:p>
    <w:p w14:paraId="2D025372" w14:textId="3D52C412" w:rsidR="002E6E05" w:rsidRPr="00A42395" w:rsidRDefault="002E6E05">
      <w:pPr>
        <w:rPr>
          <w:rFonts w:ascii="Calibri" w:hAnsi="Calibri" w:cs="Calibri"/>
          <w:b/>
          <w:bCs/>
          <w:u w:val="single"/>
        </w:rPr>
      </w:pPr>
    </w:p>
    <w:p w14:paraId="383C7D50" w14:textId="47B9040A" w:rsidR="001F2B73" w:rsidRPr="00A42395" w:rsidRDefault="001F2B73" w:rsidP="001F2B73">
      <w:pPr>
        <w:rPr>
          <w:rFonts w:ascii="Calibri" w:hAnsi="Calibri" w:cs="Calibri"/>
        </w:rPr>
      </w:pPr>
      <w:r w:rsidRPr="00A42395">
        <w:rPr>
          <w:rFonts w:ascii="Calibri" w:hAnsi="Calibri" w:cs="Calibri"/>
        </w:rPr>
        <w:lastRenderedPageBreak/>
        <w:t xml:space="preserve">Despite the Hostile Environment </w:t>
      </w:r>
      <w:ins w:id="114" w:author="Marie.Gillespie" w:date="2021-12-13T17:44:00Z">
        <w:r w:rsidR="009F2F65">
          <w:rPr>
            <w:rFonts w:ascii="Calibri" w:hAnsi="Calibri" w:cs="Calibri"/>
          </w:rPr>
          <w:t xml:space="preserve">migration </w:t>
        </w:r>
      </w:ins>
      <w:r w:rsidRPr="00A42395">
        <w:rPr>
          <w:rFonts w:ascii="Calibri" w:hAnsi="Calibri" w:cs="Calibri"/>
        </w:rPr>
        <w:t xml:space="preserve">policies and </w:t>
      </w:r>
      <w:ins w:id="115" w:author="Marie.Gillespie" w:date="2021-12-13T17:44:00Z">
        <w:r w:rsidR="009F2F65">
          <w:rPr>
            <w:rFonts w:ascii="Calibri" w:hAnsi="Calibri" w:cs="Calibri"/>
          </w:rPr>
          <w:t xml:space="preserve">the </w:t>
        </w:r>
      </w:ins>
      <w:r w:rsidRPr="00A42395">
        <w:rPr>
          <w:rFonts w:ascii="Calibri" w:hAnsi="Calibri" w:cs="Calibri"/>
        </w:rPr>
        <w:t>‘Anti-Refugee’ bill</w:t>
      </w:r>
      <w:del w:id="116" w:author="Marie.Gillespie" w:date="2021-12-13T17:44:00Z">
        <w:r w:rsidRPr="00A42395" w:rsidDel="009F2F65">
          <w:rPr>
            <w:rFonts w:ascii="Calibri" w:hAnsi="Calibri" w:cs="Calibri"/>
          </w:rPr>
          <w:delText>s</w:delText>
        </w:r>
      </w:del>
      <w:r w:rsidRPr="00A42395">
        <w:rPr>
          <w:rFonts w:ascii="Calibri" w:hAnsi="Calibri" w:cs="Calibri"/>
        </w:rPr>
        <w:t xml:space="preserve"> that </w:t>
      </w:r>
      <w:r w:rsidR="0081242B" w:rsidRPr="00A42395">
        <w:rPr>
          <w:rFonts w:ascii="Calibri" w:hAnsi="Calibri" w:cs="Calibri"/>
        </w:rPr>
        <w:t>seem all</w:t>
      </w:r>
      <w:r w:rsidRPr="00A42395">
        <w:rPr>
          <w:rFonts w:ascii="Calibri" w:hAnsi="Calibri" w:cs="Calibri"/>
        </w:rPr>
        <w:t xml:space="preserve"> consuming </w:t>
      </w:r>
      <w:r w:rsidR="0081242B" w:rsidRPr="00A42395">
        <w:rPr>
          <w:rFonts w:ascii="Calibri" w:hAnsi="Calibri" w:cs="Calibri"/>
        </w:rPr>
        <w:t xml:space="preserve">in </w:t>
      </w:r>
      <w:r w:rsidRPr="00A42395">
        <w:rPr>
          <w:rFonts w:ascii="Calibri" w:hAnsi="Calibri" w:cs="Calibri"/>
        </w:rPr>
        <w:t xml:space="preserve">the media </w:t>
      </w:r>
      <w:proofErr w:type="gramStart"/>
      <w:r w:rsidRPr="00A42395">
        <w:rPr>
          <w:rFonts w:ascii="Calibri" w:hAnsi="Calibri" w:cs="Calibri"/>
        </w:rPr>
        <w:t>at the moment</w:t>
      </w:r>
      <w:proofErr w:type="gramEnd"/>
      <w:r w:rsidRPr="00A42395">
        <w:rPr>
          <w:rFonts w:ascii="Calibri" w:hAnsi="Calibri" w:cs="Calibri"/>
        </w:rPr>
        <w:t xml:space="preserve">, there are so many positive charities, groups and initiatives that you can get involved </w:t>
      </w:r>
      <w:r w:rsidR="008C0569" w:rsidRPr="00A42395">
        <w:rPr>
          <w:rFonts w:ascii="Calibri" w:hAnsi="Calibri" w:cs="Calibri"/>
        </w:rPr>
        <w:t>i</w:t>
      </w:r>
      <w:r w:rsidRPr="00A42395">
        <w:rPr>
          <w:rFonts w:ascii="Calibri" w:hAnsi="Calibri" w:cs="Calibri"/>
        </w:rPr>
        <w:t>n</w:t>
      </w:r>
      <w:r w:rsidR="00AC55FB">
        <w:rPr>
          <w:rFonts w:ascii="Calibri" w:hAnsi="Calibri" w:cs="Calibri"/>
        </w:rPr>
        <w:t>,</w:t>
      </w:r>
      <w:r w:rsidRPr="00A42395">
        <w:rPr>
          <w:rFonts w:ascii="Calibri" w:hAnsi="Calibri" w:cs="Calibri"/>
        </w:rPr>
        <w:t xml:space="preserve"> to </w:t>
      </w:r>
      <w:r w:rsidR="00B66254" w:rsidRPr="00A42395">
        <w:rPr>
          <w:rFonts w:ascii="Calibri" w:hAnsi="Calibri" w:cs="Calibri"/>
        </w:rPr>
        <w:t>let refugees know</w:t>
      </w:r>
      <w:r w:rsidRPr="00A42395">
        <w:rPr>
          <w:rFonts w:ascii="Calibri" w:hAnsi="Calibri" w:cs="Calibri"/>
        </w:rPr>
        <w:t xml:space="preserve"> that they </w:t>
      </w:r>
      <w:r w:rsidRPr="00A42395">
        <w:rPr>
          <w:rFonts w:ascii="Calibri" w:hAnsi="Calibri" w:cs="Calibri"/>
          <w:i/>
          <w:iCs/>
        </w:rPr>
        <w:t>are</w:t>
      </w:r>
      <w:r w:rsidRPr="00A42395">
        <w:rPr>
          <w:rFonts w:ascii="Calibri" w:hAnsi="Calibri" w:cs="Calibri"/>
        </w:rPr>
        <w:t xml:space="preserve"> welcome here.</w:t>
      </w:r>
    </w:p>
    <w:p w14:paraId="2B38AC73" w14:textId="77777777" w:rsidR="001F2B73" w:rsidRPr="00A42395" w:rsidRDefault="001F2B73">
      <w:pPr>
        <w:rPr>
          <w:rFonts w:ascii="Calibri" w:hAnsi="Calibri" w:cs="Calibri"/>
          <w:b/>
          <w:bCs/>
          <w:u w:val="single"/>
        </w:rPr>
      </w:pPr>
    </w:p>
    <w:p w14:paraId="2020F0F8" w14:textId="77777777" w:rsidR="00555E6B" w:rsidRPr="00A42395" w:rsidRDefault="00BC14DE" w:rsidP="00555E6B">
      <w:pPr>
        <w:rPr>
          <w:rFonts w:ascii="Calibri" w:hAnsi="Calibri" w:cs="Calibri"/>
        </w:rPr>
      </w:pPr>
      <w:r w:rsidRPr="00A42395">
        <w:rPr>
          <w:rFonts w:ascii="Calibri" w:hAnsi="Calibri" w:cs="Calibri"/>
        </w:rPr>
        <w:t>Firstly, and closest to home</w:t>
      </w:r>
      <w:r w:rsidR="002E6E05" w:rsidRPr="00A42395">
        <w:rPr>
          <w:rFonts w:ascii="Calibri" w:hAnsi="Calibri" w:cs="Calibri"/>
        </w:rPr>
        <w:t xml:space="preserve">, there is the OU’s Student Action for Refugees, or ‘STAR’ group. We are a group of students and staff who campaign for a more understanding and welcoming society, where refugees can not only survive, but thrive. We stand together in solidarity to support everyone in accessing opportunities for growth and enrichment. If you would like to find out more, or join us, please visit </w:t>
      </w:r>
      <w:hyperlink r:id="rId4" w:history="1">
        <w:r w:rsidR="002E6E05" w:rsidRPr="00A42395">
          <w:rPr>
            <w:rStyle w:val="Hyperlink"/>
            <w:rFonts w:ascii="Calibri" w:hAnsi="Calibri" w:cs="Calibri"/>
          </w:rPr>
          <w:t>https://www.facebook.com/groups/OUSTAR/</w:t>
        </w:r>
      </w:hyperlink>
      <w:r w:rsidR="00555E6B" w:rsidRPr="00A42395">
        <w:rPr>
          <w:rFonts w:ascii="Calibri" w:hAnsi="Calibri" w:cs="Calibri"/>
        </w:rPr>
        <w:t xml:space="preserve"> and </w:t>
      </w:r>
      <w:hyperlink r:id="rId5" w:history="1">
        <w:r w:rsidR="00555E6B" w:rsidRPr="00A42395">
          <w:rPr>
            <w:rStyle w:val="Hyperlink"/>
            <w:rFonts w:ascii="Calibri" w:hAnsi="Calibri" w:cs="Calibri"/>
          </w:rPr>
          <w:t>https://star-network.org.uk/about-star/</w:t>
        </w:r>
      </w:hyperlink>
    </w:p>
    <w:p w14:paraId="6ED09097" w14:textId="77777777" w:rsidR="006E4859" w:rsidRPr="00A42395" w:rsidRDefault="006E4859">
      <w:pPr>
        <w:rPr>
          <w:rFonts w:ascii="Calibri" w:hAnsi="Calibri" w:cs="Calibri"/>
        </w:rPr>
      </w:pPr>
    </w:p>
    <w:p w14:paraId="60C15656" w14:textId="5247E2BF" w:rsidR="002E6E05" w:rsidRPr="00A42395" w:rsidRDefault="006E4859">
      <w:pPr>
        <w:rPr>
          <w:rFonts w:ascii="Calibri" w:eastAsia="Times New Roman" w:hAnsi="Calibri" w:cs="Calibri"/>
          <w:color w:val="000000" w:themeColor="text1"/>
          <w:shd w:val="clear" w:color="auto" w:fill="FFFFFF"/>
        </w:rPr>
      </w:pPr>
      <w:r w:rsidRPr="00A42395">
        <w:rPr>
          <w:rFonts w:ascii="Calibri" w:hAnsi="Calibri" w:cs="Calibri"/>
        </w:rPr>
        <w:t xml:space="preserve">If you would like to find out more about the University of Sanctuary scheme, in partnership with the City of Sanctuary charity, please visit </w:t>
      </w:r>
      <w:hyperlink r:id="rId6" w:history="1">
        <w:r w:rsidRPr="00A42395">
          <w:rPr>
            <w:rStyle w:val="Hyperlink"/>
            <w:rFonts w:ascii="Calibri" w:eastAsia="Times New Roman" w:hAnsi="Calibri" w:cs="Calibri"/>
            <w:shd w:val="clear" w:color="auto" w:fill="FFFFFF"/>
          </w:rPr>
          <w:t>https://universities.cityofsanctuary.org/</w:t>
        </w:r>
      </w:hyperlink>
    </w:p>
    <w:p w14:paraId="764E07E0" w14:textId="2A9124BF" w:rsidR="006E4859" w:rsidRPr="00A42395" w:rsidRDefault="006E4859">
      <w:pPr>
        <w:rPr>
          <w:rFonts w:ascii="Calibri" w:eastAsia="Times New Roman" w:hAnsi="Calibri" w:cs="Calibri"/>
          <w:color w:val="000000" w:themeColor="text1"/>
          <w:shd w:val="clear" w:color="auto" w:fill="FFFFFF"/>
        </w:rPr>
      </w:pPr>
    </w:p>
    <w:p w14:paraId="1D3B7D58" w14:textId="4F18A796" w:rsidR="006E4859" w:rsidRPr="00A42395" w:rsidRDefault="008F390C">
      <w:pPr>
        <w:rPr>
          <w:rFonts w:ascii="Calibri" w:eastAsia="Times New Roman" w:hAnsi="Calibri" w:cs="Calibri"/>
          <w:color w:val="000000" w:themeColor="text1"/>
        </w:rPr>
      </w:pPr>
      <w:r w:rsidRPr="00A42395">
        <w:rPr>
          <w:rFonts w:ascii="Calibri" w:eastAsia="Times New Roman" w:hAnsi="Calibri" w:cs="Calibri"/>
          <w:color w:val="000000" w:themeColor="text1"/>
        </w:rPr>
        <w:t xml:space="preserve">Finally, as Care4Calais is a volunteer-run organisation, we rely on the generosity of our volunteers and donations to keep doing what we do. My work with them has been a valuable insight into the lives of forced migrants, as well as the inner workings of a non-profit organisation, and has given a rich </w:t>
      </w:r>
      <w:r w:rsidR="00102997" w:rsidRPr="00A42395">
        <w:rPr>
          <w:rFonts w:ascii="Calibri" w:eastAsia="Times New Roman" w:hAnsi="Calibri" w:cs="Calibri"/>
          <w:color w:val="000000" w:themeColor="text1"/>
        </w:rPr>
        <w:t>context</w:t>
      </w:r>
      <w:r w:rsidRPr="00A42395">
        <w:rPr>
          <w:rFonts w:ascii="Calibri" w:eastAsia="Times New Roman" w:hAnsi="Calibri" w:cs="Calibri"/>
          <w:color w:val="000000" w:themeColor="text1"/>
        </w:rPr>
        <w:t xml:space="preserve"> to my Psychology studies with the OU. Our volunteers do a huge range of jobs which can help give insights into your area of interest. For example, understanding the mental health issues pre- and post-migration has supported my psychology studies, however students from a legal background may be interested in joining our Legal Access team, business or finance students may be interested in fundraising and admin and teaching students may be able to support our English lessons. If you would like to find out more about the work we do and how you could get involved, please visit: </w:t>
      </w:r>
      <w:hyperlink r:id="rId7" w:history="1">
        <w:r w:rsidRPr="00A42395">
          <w:rPr>
            <w:rStyle w:val="Hyperlink"/>
            <w:rFonts w:ascii="Calibri" w:eastAsia="Times New Roman" w:hAnsi="Calibri" w:cs="Calibri"/>
          </w:rPr>
          <w:t>www.care4calais.org</w:t>
        </w:r>
      </w:hyperlink>
      <w:r w:rsidRPr="00A42395">
        <w:rPr>
          <w:rFonts w:ascii="Calibri" w:eastAsia="Times New Roman" w:hAnsi="Calibri" w:cs="Calibri"/>
          <w:color w:val="000000" w:themeColor="text1"/>
        </w:rPr>
        <w:t xml:space="preserve"> or email me at </w:t>
      </w:r>
      <w:hyperlink r:id="rId8" w:history="1">
        <w:r w:rsidRPr="00A42395">
          <w:rPr>
            <w:rStyle w:val="Hyperlink"/>
            <w:rFonts w:ascii="Calibri" w:eastAsia="Times New Roman" w:hAnsi="Calibri" w:cs="Calibri"/>
          </w:rPr>
          <w:t>phoebe@care4calais.org</w:t>
        </w:r>
      </w:hyperlink>
      <w:r w:rsidR="007D2499" w:rsidRPr="00A42395">
        <w:rPr>
          <w:rFonts w:ascii="Calibri" w:eastAsia="Times New Roman" w:hAnsi="Calibri" w:cs="Calibri"/>
          <w:color w:val="000000" w:themeColor="text1"/>
        </w:rPr>
        <w:t>.</w:t>
      </w:r>
    </w:p>
    <w:p w14:paraId="7472C1ED" w14:textId="3181F962" w:rsidR="008F390C" w:rsidRDefault="008F390C">
      <w:pPr>
        <w:rPr>
          <w:rFonts w:ascii="Calibri" w:hAnsi="Calibri" w:cs="Calibri"/>
        </w:rPr>
      </w:pPr>
    </w:p>
    <w:p w14:paraId="6248FCA4" w14:textId="75EF5CCE" w:rsidR="0024116A" w:rsidRPr="0024116A" w:rsidDel="009F2F65" w:rsidRDefault="0024116A">
      <w:pPr>
        <w:rPr>
          <w:del w:id="117" w:author="Marie.Gillespie" w:date="2021-12-13T17:44:00Z"/>
          <w:rFonts w:ascii="Calibri" w:hAnsi="Calibri" w:cs="Calibri"/>
          <w:b/>
          <w:bCs/>
        </w:rPr>
      </w:pPr>
      <w:del w:id="118" w:author="Marie.Gillespie" w:date="2021-12-13T17:44:00Z">
        <w:r w:rsidRPr="0024116A" w:rsidDel="009F2F65">
          <w:rPr>
            <w:rFonts w:ascii="Calibri" w:hAnsi="Calibri" w:cs="Calibri"/>
            <w:b/>
            <w:bCs/>
          </w:rPr>
          <w:delText>Word Count: 122</w:delText>
        </w:r>
        <w:r w:rsidR="00084F28" w:rsidDel="009F2F65">
          <w:rPr>
            <w:rFonts w:ascii="Calibri" w:hAnsi="Calibri" w:cs="Calibri"/>
            <w:b/>
            <w:bCs/>
          </w:rPr>
          <w:delText>7</w:delText>
        </w:r>
      </w:del>
    </w:p>
    <w:p w14:paraId="4297EA1F" w14:textId="77777777" w:rsidR="009C1277" w:rsidRPr="00A42395" w:rsidRDefault="009C1277">
      <w:pPr>
        <w:rPr>
          <w:rFonts w:ascii="Calibri" w:hAnsi="Calibri" w:cs="Calibri"/>
        </w:rPr>
      </w:pPr>
    </w:p>
    <w:p w14:paraId="5778CDB9" w14:textId="7A8A26AB" w:rsidR="00943EB9" w:rsidRPr="0024116A" w:rsidRDefault="00943EB9">
      <w:pPr>
        <w:rPr>
          <w:rFonts w:ascii="Calibri" w:hAnsi="Calibri" w:cs="Calibri"/>
          <w:b/>
          <w:bCs/>
        </w:rPr>
      </w:pPr>
      <w:r w:rsidRPr="0024116A">
        <w:rPr>
          <w:rFonts w:ascii="Calibri" w:hAnsi="Calibri" w:cs="Calibri"/>
          <w:b/>
          <w:bCs/>
        </w:rPr>
        <w:t>References:</w:t>
      </w:r>
    </w:p>
    <w:p w14:paraId="20FA6B7A" w14:textId="77777777" w:rsidR="00943EB9" w:rsidRPr="00A42395" w:rsidRDefault="00943EB9">
      <w:pPr>
        <w:rPr>
          <w:rFonts w:ascii="Calibri" w:hAnsi="Calibri" w:cs="Calibri"/>
        </w:rPr>
      </w:pPr>
    </w:p>
    <w:p w14:paraId="29B41D7A" w14:textId="66B554A1" w:rsidR="00C94FD0" w:rsidRPr="00A42395" w:rsidRDefault="00C94FD0">
      <w:pPr>
        <w:rPr>
          <w:rFonts w:ascii="Calibri" w:hAnsi="Calibri" w:cs="Calibri"/>
        </w:rPr>
      </w:pPr>
      <w:r w:rsidRPr="00A42395">
        <w:rPr>
          <w:rFonts w:ascii="Calibri" w:hAnsi="Calibri" w:cs="Calibri"/>
        </w:rPr>
        <w:t xml:space="preserve">Home Office (2021) </w:t>
      </w:r>
      <w:r w:rsidRPr="00A42395">
        <w:rPr>
          <w:rFonts w:ascii="Calibri" w:hAnsi="Calibri" w:cs="Calibri"/>
          <w:i/>
          <w:iCs/>
        </w:rPr>
        <w:t>National Statistics: How many people do we grant asylum or protection to?</w:t>
      </w:r>
      <w:r w:rsidRPr="00A42395">
        <w:rPr>
          <w:rFonts w:ascii="Calibri" w:hAnsi="Calibri" w:cs="Calibri"/>
        </w:rPr>
        <w:t xml:space="preserve"> Available at: </w:t>
      </w:r>
      <w:hyperlink r:id="rId9" w:anchor=":~:text=There%20were%2037%2C562%20asylum%20applications,ending%20June%202016%20(36%2C546)" w:history="1">
        <w:r w:rsidRPr="00A42395">
          <w:rPr>
            <w:rStyle w:val="Hyperlink"/>
            <w:rFonts w:ascii="Calibri" w:hAnsi="Calibri" w:cs="Calibri"/>
          </w:rPr>
          <w:t>https://www.gov.uk/government/statistics/immigration-statistics-year-ending-september-2021/how-many-people-do-we-grant-asylum-or-protection-to#:~:text=There%20were%2037%2C562%20asylum%20applications,ending%20June%202016%20(36%2C546)</w:t>
        </w:r>
      </w:hyperlink>
      <w:r w:rsidRPr="00A42395">
        <w:rPr>
          <w:rFonts w:ascii="Calibri" w:hAnsi="Calibri" w:cs="Calibri"/>
        </w:rPr>
        <w:t xml:space="preserve"> (Accessed: 8 December 2021)</w:t>
      </w:r>
    </w:p>
    <w:p w14:paraId="557C975A" w14:textId="27C742FF" w:rsidR="00C3167B" w:rsidRPr="00A42395" w:rsidRDefault="00C3167B">
      <w:pPr>
        <w:rPr>
          <w:rFonts w:ascii="Calibri" w:hAnsi="Calibri" w:cs="Calibri"/>
        </w:rPr>
      </w:pPr>
    </w:p>
    <w:p w14:paraId="5A0C59F1" w14:textId="795265DC" w:rsidR="00C3167B" w:rsidRPr="00A42395" w:rsidRDefault="00C3167B" w:rsidP="00C3167B">
      <w:pPr>
        <w:rPr>
          <w:rFonts w:ascii="Calibri" w:hAnsi="Calibri" w:cs="Calibri"/>
        </w:rPr>
      </w:pPr>
      <w:r w:rsidRPr="00A42395">
        <w:rPr>
          <w:rFonts w:ascii="Calibri" w:hAnsi="Calibri" w:cs="Calibri"/>
        </w:rPr>
        <w:t xml:space="preserve">Mental Health Foundation (2016) </w:t>
      </w:r>
      <w:r w:rsidRPr="00A42395">
        <w:rPr>
          <w:rFonts w:ascii="Calibri" w:hAnsi="Calibri" w:cs="Calibri"/>
          <w:i/>
          <w:iCs/>
        </w:rPr>
        <w:t xml:space="preserve">Mental health statistics: refugees and asylum seekers. </w:t>
      </w:r>
      <w:r w:rsidRPr="00A42395">
        <w:rPr>
          <w:rFonts w:ascii="Calibri" w:hAnsi="Calibri" w:cs="Calibri"/>
        </w:rPr>
        <w:t xml:space="preserve">Available at: </w:t>
      </w:r>
      <w:hyperlink r:id="rId10" w:history="1">
        <w:r w:rsidRPr="00A42395">
          <w:rPr>
            <w:rStyle w:val="Hyperlink"/>
            <w:rFonts w:ascii="Calibri" w:hAnsi="Calibri" w:cs="Calibri"/>
          </w:rPr>
          <w:t>https://www.mentalhealth.org.uk/statistics/mental-health-statistics-refugees-and-asylum-seekers</w:t>
        </w:r>
      </w:hyperlink>
      <w:r w:rsidRPr="00A42395">
        <w:rPr>
          <w:rFonts w:ascii="Calibri" w:hAnsi="Calibri" w:cs="Calibri"/>
        </w:rPr>
        <w:t xml:space="preserve"> (Accessed: 9 December 2021)</w:t>
      </w:r>
    </w:p>
    <w:p w14:paraId="691A97E3" w14:textId="77777777" w:rsidR="00C3167B" w:rsidRPr="00A42395" w:rsidRDefault="00C3167B" w:rsidP="00C3167B">
      <w:pPr>
        <w:rPr>
          <w:rFonts w:ascii="Calibri" w:hAnsi="Calibri" w:cs="Calibri"/>
        </w:rPr>
      </w:pPr>
    </w:p>
    <w:p w14:paraId="26E34ECA" w14:textId="77777777" w:rsidR="00C3167B" w:rsidRPr="00A42395" w:rsidRDefault="00C3167B" w:rsidP="00C3167B">
      <w:pPr>
        <w:rPr>
          <w:rFonts w:ascii="Calibri" w:hAnsi="Calibri" w:cs="Calibri"/>
        </w:rPr>
      </w:pPr>
      <w:r w:rsidRPr="00A42395">
        <w:rPr>
          <w:rFonts w:ascii="Calibri" w:hAnsi="Calibri" w:cs="Calibri"/>
        </w:rPr>
        <w:t xml:space="preserve">The Open University (2021) </w:t>
      </w:r>
      <w:r w:rsidRPr="00A42395">
        <w:rPr>
          <w:rFonts w:ascii="Calibri" w:hAnsi="Calibri" w:cs="Calibri"/>
          <w:i/>
          <w:iCs/>
        </w:rPr>
        <w:t xml:space="preserve">Strategy and policies: Mission. </w:t>
      </w:r>
      <w:r w:rsidRPr="00A42395">
        <w:rPr>
          <w:rFonts w:ascii="Calibri" w:hAnsi="Calibri" w:cs="Calibri"/>
        </w:rPr>
        <w:t xml:space="preserve">Available at: </w:t>
      </w:r>
      <w:hyperlink r:id="rId11" w:history="1">
        <w:r w:rsidRPr="00A42395">
          <w:rPr>
            <w:rStyle w:val="Hyperlink"/>
            <w:rFonts w:ascii="Calibri" w:hAnsi="Calibri" w:cs="Calibri"/>
          </w:rPr>
          <w:t>www.open.ac.uk/about/main/strategy-and-policies/mission</w:t>
        </w:r>
      </w:hyperlink>
      <w:r w:rsidRPr="00A42395">
        <w:rPr>
          <w:rFonts w:ascii="Calibri" w:hAnsi="Calibri" w:cs="Calibri"/>
        </w:rPr>
        <w:t xml:space="preserve"> (Accessed: 8 December 2021)</w:t>
      </w:r>
    </w:p>
    <w:p w14:paraId="2261E850" w14:textId="3C41E01E" w:rsidR="00C3167B" w:rsidRPr="00A42395" w:rsidRDefault="00C3167B">
      <w:pPr>
        <w:rPr>
          <w:rFonts w:ascii="Calibri" w:hAnsi="Calibri" w:cs="Calibri"/>
        </w:rPr>
      </w:pPr>
      <w:r w:rsidRPr="00A42395">
        <w:rPr>
          <w:rFonts w:ascii="Calibri" w:hAnsi="Calibri" w:cs="Calibri"/>
        </w:rPr>
        <w:t xml:space="preserve"> </w:t>
      </w:r>
    </w:p>
    <w:p w14:paraId="14E5E386" w14:textId="47601BF5" w:rsidR="00C3167B" w:rsidRPr="00A42395" w:rsidRDefault="00C3167B" w:rsidP="00C3167B">
      <w:pPr>
        <w:rPr>
          <w:rFonts w:ascii="Calibri" w:hAnsi="Calibri" w:cs="Calibri"/>
        </w:rPr>
      </w:pPr>
      <w:r w:rsidRPr="00A42395">
        <w:rPr>
          <w:rFonts w:ascii="Calibri" w:hAnsi="Calibri" w:cs="Calibri"/>
        </w:rPr>
        <w:t xml:space="preserve">UNHCR (2016) </w:t>
      </w:r>
      <w:r w:rsidRPr="00A42395">
        <w:rPr>
          <w:rFonts w:ascii="Calibri" w:hAnsi="Calibri" w:cs="Calibri"/>
          <w:i/>
          <w:iCs/>
        </w:rPr>
        <w:t>Education Report</w:t>
      </w:r>
      <w:r w:rsidR="00BE2A38" w:rsidRPr="00A42395">
        <w:rPr>
          <w:rFonts w:ascii="Calibri" w:hAnsi="Calibri" w:cs="Calibri"/>
          <w:i/>
          <w:iCs/>
        </w:rPr>
        <w:t xml:space="preserve"> 2016</w:t>
      </w:r>
      <w:r w:rsidRPr="00A42395">
        <w:rPr>
          <w:rFonts w:ascii="Calibri" w:hAnsi="Calibri" w:cs="Calibri"/>
          <w:i/>
          <w:iCs/>
        </w:rPr>
        <w:t xml:space="preserve">: Aiming Higher – The other one percent. </w:t>
      </w:r>
      <w:r w:rsidRPr="00A42395">
        <w:rPr>
          <w:rFonts w:ascii="Calibri" w:hAnsi="Calibri" w:cs="Calibri"/>
        </w:rPr>
        <w:t xml:space="preserve">Available at: </w:t>
      </w:r>
      <w:hyperlink r:id="rId12" w:history="1">
        <w:r w:rsidRPr="00A42395">
          <w:rPr>
            <w:rStyle w:val="Hyperlink"/>
            <w:rFonts w:ascii="Calibri" w:hAnsi="Calibri" w:cs="Calibri"/>
          </w:rPr>
          <w:t>https://www.unhcr.org/57bfe7d84</w:t>
        </w:r>
      </w:hyperlink>
      <w:r w:rsidRPr="00A42395">
        <w:rPr>
          <w:rFonts w:ascii="Calibri" w:hAnsi="Calibri" w:cs="Calibri"/>
        </w:rPr>
        <w:t xml:space="preserve"> (Accessed: 8 December 2021)</w:t>
      </w:r>
    </w:p>
    <w:p w14:paraId="1C54E7BB" w14:textId="004AAA7C" w:rsidR="00C3167B" w:rsidRPr="00A42395" w:rsidRDefault="00C3167B" w:rsidP="00C3167B">
      <w:pPr>
        <w:rPr>
          <w:rFonts w:ascii="Calibri" w:hAnsi="Calibri" w:cs="Calibri"/>
        </w:rPr>
      </w:pPr>
    </w:p>
    <w:p w14:paraId="4B7AF757" w14:textId="6E0CE48B" w:rsidR="00C3167B" w:rsidRPr="00A42395" w:rsidRDefault="00C3167B" w:rsidP="00C3167B">
      <w:pPr>
        <w:rPr>
          <w:rFonts w:ascii="Calibri" w:hAnsi="Calibri" w:cs="Calibri"/>
        </w:rPr>
      </w:pPr>
      <w:r w:rsidRPr="00A42395">
        <w:rPr>
          <w:rFonts w:ascii="Calibri" w:hAnsi="Calibri" w:cs="Calibri"/>
        </w:rPr>
        <w:lastRenderedPageBreak/>
        <w:t xml:space="preserve">UNHCR (2019) </w:t>
      </w:r>
      <w:r w:rsidRPr="00A42395">
        <w:rPr>
          <w:rFonts w:ascii="Calibri" w:hAnsi="Calibri" w:cs="Calibri"/>
          <w:i/>
          <w:iCs/>
        </w:rPr>
        <w:t>Education Report</w:t>
      </w:r>
      <w:r w:rsidR="00BE2A38" w:rsidRPr="00A42395">
        <w:rPr>
          <w:rFonts w:ascii="Calibri" w:hAnsi="Calibri" w:cs="Calibri"/>
          <w:i/>
          <w:iCs/>
        </w:rPr>
        <w:t xml:space="preserve"> 2019</w:t>
      </w:r>
      <w:r w:rsidRPr="00A42395">
        <w:rPr>
          <w:rFonts w:ascii="Calibri" w:hAnsi="Calibri" w:cs="Calibri"/>
          <w:i/>
          <w:iCs/>
        </w:rPr>
        <w:t>: Stepping up: Refugee education in crisis</w:t>
      </w:r>
      <w:r w:rsidRPr="00A42395">
        <w:rPr>
          <w:rFonts w:ascii="Calibri" w:hAnsi="Calibri" w:cs="Calibri"/>
        </w:rPr>
        <w:t xml:space="preserve">. Available at: </w:t>
      </w:r>
      <w:hyperlink r:id="rId13" w:history="1">
        <w:r w:rsidRPr="00A42395">
          <w:rPr>
            <w:rStyle w:val="Hyperlink"/>
            <w:rFonts w:ascii="Calibri" w:hAnsi="Calibri" w:cs="Calibri"/>
            <w:color w:val="004B83"/>
            <w:shd w:val="clear" w:color="auto" w:fill="FCFCFC"/>
          </w:rPr>
          <w:t>https://www.unhcr.org/steppingup/wp-content/uploads/sites/76/2019/09/Education-Report-2019-Final-web-6.pdf</w:t>
        </w:r>
      </w:hyperlink>
      <w:r w:rsidRPr="00A42395">
        <w:rPr>
          <w:rFonts w:ascii="Calibri" w:hAnsi="Calibri" w:cs="Calibri"/>
        </w:rPr>
        <w:t xml:space="preserve"> (Accessed: 8 December 2021)</w:t>
      </w:r>
    </w:p>
    <w:p w14:paraId="6DD2261E" w14:textId="77777777" w:rsidR="00C94FD0" w:rsidRPr="00A42395" w:rsidRDefault="00C94FD0">
      <w:pPr>
        <w:rPr>
          <w:rFonts w:ascii="Calibri" w:hAnsi="Calibri" w:cs="Calibri"/>
        </w:rPr>
      </w:pPr>
    </w:p>
    <w:p w14:paraId="33F7EA55" w14:textId="463FB404" w:rsidR="00ED3185" w:rsidRPr="006E080F" w:rsidRDefault="00C94FD0">
      <w:pPr>
        <w:rPr>
          <w:rFonts w:ascii="Calibri" w:hAnsi="Calibri" w:cs="Calibri"/>
        </w:rPr>
      </w:pPr>
      <w:r w:rsidRPr="00A42395">
        <w:rPr>
          <w:rFonts w:ascii="Calibri" w:hAnsi="Calibri" w:cs="Calibri"/>
        </w:rPr>
        <w:t xml:space="preserve">United Nations (2020) </w:t>
      </w:r>
      <w:r w:rsidRPr="00A42395">
        <w:rPr>
          <w:rFonts w:ascii="Calibri" w:hAnsi="Calibri" w:cs="Calibri"/>
          <w:i/>
          <w:iCs/>
        </w:rPr>
        <w:t xml:space="preserve">International Migrants Day: Messages. </w:t>
      </w:r>
      <w:r w:rsidRPr="00A42395">
        <w:rPr>
          <w:rFonts w:ascii="Calibri" w:hAnsi="Calibri" w:cs="Calibri"/>
        </w:rPr>
        <w:t xml:space="preserve">Available at: </w:t>
      </w:r>
      <w:r w:rsidR="00ED3185" w:rsidRPr="00A42395">
        <w:rPr>
          <w:rFonts w:ascii="Calibri" w:hAnsi="Calibri" w:cs="Calibri"/>
        </w:rPr>
        <w:t xml:space="preserve"> </w:t>
      </w:r>
      <w:hyperlink r:id="rId14" w:history="1">
        <w:r w:rsidR="00ED3185" w:rsidRPr="00A42395">
          <w:rPr>
            <w:rStyle w:val="Hyperlink"/>
            <w:rFonts w:ascii="Calibri" w:hAnsi="Calibri" w:cs="Calibri"/>
          </w:rPr>
          <w:t>https://www.un.org/en/observances/migrants-day/messages</w:t>
        </w:r>
      </w:hyperlink>
      <w:r w:rsidRPr="00A42395">
        <w:rPr>
          <w:rFonts w:ascii="Calibri" w:hAnsi="Calibri" w:cs="Calibri"/>
        </w:rPr>
        <w:t xml:space="preserve"> (Accessed: 9 December 2021)</w:t>
      </w:r>
    </w:p>
    <w:p w14:paraId="379A5DFD" w14:textId="77777777" w:rsidR="00ED3185" w:rsidRPr="006E080F" w:rsidRDefault="00ED3185">
      <w:pPr>
        <w:rPr>
          <w:rFonts w:ascii="Calibri" w:hAnsi="Calibri" w:cs="Calibri"/>
        </w:rPr>
      </w:pPr>
    </w:p>
    <w:sectPr w:rsidR="00ED3185" w:rsidRPr="006E080F" w:rsidSect="00926C9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e.Gillespie">
    <w15:presenceInfo w15:providerId="AD" w15:userId="S::mg2642@open.ac.uk::b0647fb7-fb9d-46f4-93bc-bc18f9f8b7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9"/>
  <w:hideSpellingErrors/>
  <w:hideGrammaticalErrors/>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727"/>
    <w:rsid w:val="0001715E"/>
    <w:rsid w:val="00021336"/>
    <w:rsid w:val="00050014"/>
    <w:rsid w:val="00067976"/>
    <w:rsid w:val="00082D10"/>
    <w:rsid w:val="00084F28"/>
    <w:rsid w:val="00095D26"/>
    <w:rsid w:val="000C22CF"/>
    <w:rsid w:val="000D0558"/>
    <w:rsid w:val="00102997"/>
    <w:rsid w:val="001637FC"/>
    <w:rsid w:val="001C7451"/>
    <w:rsid w:val="001F2B73"/>
    <w:rsid w:val="00225A47"/>
    <w:rsid w:val="002305EB"/>
    <w:rsid w:val="00232650"/>
    <w:rsid w:val="00237504"/>
    <w:rsid w:val="0024116A"/>
    <w:rsid w:val="00247FBC"/>
    <w:rsid w:val="00267187"/>
    <w:rsid w:val="002731AE"/>
    <w:rsid w:val="002825CD"/>
    <w:rsid w:val="002B154E"/>
    <w:rsid w:val="002B49DE"/>
    <w:rsid w:val="002E6E05"/>
    <w:rsid w:val="002F53D8"/>
    <w:rsid w:val="00347538"/>
    <w:rsid w:val="00353960"/>
    <w:rsid w:val="00382463"/>
    <w:rsid w:val="003852A2"/>
    <w:rsid w:val="003C3870"/>
    <w:rsid w:val="003D5F06"/>
    <w:rsid w:val="003F6572"/>
    <w:rsid w:val="004048F8"/>
    <w:rsid w:val="00435E01"/>
    <w:rsid w:val="00443898"/>
    <w:rsid w:val="005172FF"/>
    <w:rsid w:val="00551C0B"/>
    <w:rsid w:val="00555E6B"/>
    <w:rsid w:val="00567BE5"/>
    <w:rsid w:val="00586636"/>
    <w:rsid w:val="00591E55"/>
    <w:rsid w:val="005A1A20"/>
    <w:rsid w:val="005A232E"/>
    <w:rsid w:val="005D3C92"/>
    <w:rsid w:val="00611F62"/>
    <w:rsid w:val="00631C11"/>
    <w:rsid w:val="0063302C"/>
    <w:rsid w:val="0069479A"/>
    <w:rsid w:val="006E080F"/>
    <w:rsid w:val="006E4859"/>
    <w:rsid w:val="006F1F8E"/>
    <w:rsid w:val="006F3C13"/>
    <w:rsid w:val="00723CE8"/>
    <w:rsid w:val="00726BF4"/>
    <w:rsid w:val="00775F3F"/>
    <w:rsid w:val="007C2DD7"/>
    <w:rsid w:val="007D2499"/>
    <w:rsid w:val="007F30CB"/>
    <w:rsid w:val="007F5CDA"/>
    <w:rsid w:val="0081242B"/>
    <w:rsid w:val="00846F56"/>
    <w:rsid w:val="0087310B"/>
    <w:rsid w:val="008C0569"/>
    <w:rsid w:val="008F390C"/>
    <w:rsid w:val="00915F81"/>
    <w:rsid w:val="009258D2"/>
    <w:rsid w:val="00926C92"/>
    <w:rsid w:val="00943EB9"/>
    <w:rsid w:val="009543AE"/>
    <w:rsid w:val="009A2309"/>
    <w:rsid w:val="009A7271"/>
    <w:rsid w:val="009B57F1"/>
    <w:rsid w:val="009C1277"/>
    <w:rsid w:val="009F2F65"/>
    <w:rsid w:val="00A03256"/>
    <w:rsid w:val="00A42395"/>
    <w:rsid w:val="00A5576B"/>
    <w:rsid w:val="00A729D9"/>
    <w:rsid w:val="00AA099B"/>
    <w:rsid w:val="00AA542F"/>
    <w:rsid w:val="00AC1E47"/>
    <w:rsid w:val="00AC55FB"/>
    <w:rsid w:val="00AF7F8D"/>
    <w:rsid w:val="00B05AFE"/>
    <w:rsid w:val="00B06D65"/>
    <w:rsid w:val="00B535CE"/>
    <w:rsid w:val="00B63FCC"/>
    <w:rsid w:val="00B64516"/>
    <w:rsid w:val="00B66254"/>
    <w:rsid w:val="00BB19B5"/>
    <w:rsid w:val="00BC10E7"/>
    <w:rsid w:val="00BC14DE"/>
    <w:rsid w:val="00BD6617"/>
    <w:rsid w:val="00BE2A38"/>
    <w:rsid w:val="00C06B07"/>
    <w:rsid w:val="00C27CB7"/>
    <w:rsid w:val="00C3167B"/>
    <w:rsid w:val="00C74727"/>
    <w:rsid w:val="00C8604E"/>
    <w:rsid w:val="00C94FD0"/>
    <w:rsid w:val="00CB3038"/>
    <w:rsid w:val="00D2798A"/>
    <w:rsid w:val="00D74068"/>
    <w:rsid w:val="00DC1BD3"/>
    <w:rsid w:val="00E506E4"/>
    <w:rsid w:val="00E571BA"/>
    <w:rsid w:val="00EA2C1B"/>
    <w:rsid w:val="00EB1FBD"/>
    <w:rsid w:val="00EB69E6"/>
    <w:rsid w:val="00ED3185"/>
    <w:rsid w:val="00EF3937"/>
    <w:rsid w:val="00F06FF7"/>
    <w:rsid w:val="00FA2D89"/>
    <w:rsid w:val="00FB791B"/>
    <w:rsid w:val="00FE41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397FF3"/>
  <w15:chartTrackingRefBased/>
  <w15:docId w15:val="{FC9BDE7F-4AD8-F547-836E-923C6B27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E05"/>
    <w:rPr>
      <w:color w:val="0563C1" w:themeColor="hyperlink"/>
      <w:u w:val="single"/>
    </w:rPr>
  </w:style>
  <w:style w:type="character" w:styleId="UnresolvedMention">
    <w:name w:val="Unresolved Mention"/>
    <w:basedOn w:val="DefaultParagraphFont"/>
    <w:uiPriority w:val="99"/>
    <w:semiHidden/>
    <w:unhideWhenUsed/>
    <w:rsid w:val="008F390C"/>
    <w:rPr>
      <w:color w:val="605E5C"/>
      <w:shd w:val="clear" w:color="auto" w:fill="E1DFDD"/>
    </w:rPr>
  </w:style>
  <w:style w:type="paragraph" w:styleId="ListParagraph">
    <w:name w:val="List Paragraph"/>
    <w:basedOn w:val="Normal"/>
    <w:uiPriority w:val="34"/>
    <w:qFormat/>
    <w:rsid w:val="00ED3185"/>
    <w:pPr>
      <w:ind w:left="720"/>
      <w:contextualSpacing/>
    </w:pPr>
  </w:style>
  <w:style w:type="character" w:styleId="FollowedHyperlink">
    <w:name w:val="FollowedHyperlink"/>
    <w:basedOn w:val="DefaultParagraphFont"/>
    <w:uiPriority w:val="99"/>
    <w:semiHidden/>
    <w:unhideWhenUsed/>
    <w:rsid w:val="00ED3185"/>
    <w:rPr>
      <w:color w:val="954F72" w:themeColor="followedHyperlink"/>
      <w:u w:val="single"/>
    </w:rPr>
  </w:style>
  <w:style w:type="paragraph" w:styleId="Revision">
    <w:name w:val="Revision"/>
    <w:hidden/>
    <w:uiPriority w:val="99"/>
    <w:semiHidden/>
    <w:rsid w:val="00082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08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oebe@care4calais.org" TargetMode="External"/><Relationship Id="rId13" Type="http://schemas.openxmlformats.org/officeDocument/2006/relationships/hyperlink" Target="https://www.unhcr.org/steppingup/wp-content/uploads/sites/76/2019/09/Education-Report-2019-Final-web-6.pdf" TargetMode="External"/><Relationship Id="rId3" Type="http://schemas.openxmlformats.org/officeDocument/2006/relationships/webSettings" Target="webSettings.xml"/><Relationship Id="rId7" Type="http://schemas.openxmlformats.org/officeDocument/2006/relationships/hyperlink" Target="http://www.care4calais.org" TargetMode="External"/><Relationship Id="rId12" Type="http://schemas.openxmlformats.org/officeDocument/2006/relationships/hyperlink" Target="https://www.unhcr.org/57bfe7d84" TargetMode="Externa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hyperlink" Target="https://universities.cityofsanctuary.org/" TargetMode="External"/><Relationship Id="rId11" Type="http://schemas.openxmlformats.org/officeDocument/2006/relationships/hyperlink" Target="http://www.open.ac.uk/about/main/strategy-and-policies/mission" TargetMode="External"/><Relationship Id="rId5" Type="http://schemas.openxmlformats.org/officeDocument/2006/relationships/hyperlink" Target="https://star-network.org.uk/about-star/" TargetMode="External"/><Relationship Id="rId15" Type="http://schemas.openxmlformats.org/officeDocument/2006/relationships/fontTable" Target="fontTable.xml"/><Relationship Id="rId10" Type="http://schemas.openxmlformats.org/officeDocument/2006/relationships/hyperlink" Target="https://www.mentalhealth.org.uk/statistics/mental-health-statistics-refugees-and-asylum-seekers" TargetMode="External"/><Relationship Id="rId4" Type="http://schemas.openxmlformats.org/officeDocument/2006/relationships/hyperlink" Target="https://www.facebook.com/groups/OUSTAR/" TargetMode="External"/><Relationship Id="rId9" Type="http://schemas.openxmlformats.org/officeDocument/2006/relationships/hyperlink" Target="https://www.gov.uk/government/statistics/immigration-statistics-year-ending-september-2021/how-many-people-do-we-grant-asylum-or-protection-to" TargetMode="External"/><Relationship Id="rId14" Type="http://schemas.openxmlformats.org/officeDocument/2006/relationships/hyperlink" Target="https://www.un.org/en/observances/migrants-day/mess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Phoebe Cox</dc:creator>
  <cp:keywords/>
  <dc:description/>
  <cp:lastModifiedBy>Marie.Gillespie</cp:lastModifiedBy>
  <cp:revision>3</cp:revision>
  <dcterms:created xsi:type="dcterms:W3CDTF">2021-12-10T08:25:00Z</dcterms:created>
  <dcterms:modified xsi:type="dcterms:W3CDTF">2021-12-13T17:45:00Z</dcterms:modified>
</cp:coreProperties>
</file>